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F35E38" w:rsidRDefault="00BE6FDF" w:rsidP="0072087C">
      <w:pPr>
        <w:spacing w:before="120" w:after="120" w:line="240" w:lineRule="auto"/>
        <w:rPr>
          <w:rFonts w:ascii="Times New Roman" w:hAnsi="Times New Roman" w:cs="Times New Roman"/>
        </w:rPr>
      </w:pPr>
    </w:p>
    <w:p w:rsidR="00693B84" w:rsidRPr="00F35E38" w:rsidRDefault="00693B84" w:rsidP="0072087C">
      <w:pPr>
        <w:spacing w:before="120" w:after="120" w:line="240" w:lineRule="auto"/>
        <w:rPr>
          <w:rFonts w:ascii="Times New Roman" w:hAnsi="Times New Roman" w:cs="Times New Roman"/>
        </w:rPr>
      </w:pPr>
    </w:p>
    <w:p w:rsidR="00693B84" w:rsidRPr="00F35E38" w:rsidRDefault="00693B84" w:rsidP="0072087C">
      <w:pPr>
        <w:spacing w:before="120" w:after="120" w:line="240" w:lineRule="auto"/>
        <w:jc w:val="right"/>
        <w:rPr>
          <w:rFonts w:ascii="Times New Roman" w:hAnsi="Times New Roman" w:cs="Times New Roman"/>
          <w:lang w:val="bg-BG"/>
        </w:rPr>
      </w:pPr>
      <w:bookmarkStart w:id="0" w:name="_GoBack"/>
      <w:bookmarkEnd w:id="0"/>
    </w:p>
    <w:p w:rsidR="00C80AD2" w:rsidRPr="00F35E38" w:rsidRDefault="00967099" w:rsidP="0072087C">
      <w:pPr>
        <w:spacing w:before="120" w:after="120" w:line="240" w:lineRule="auto"/>
        <w:jc w:val="center"/>
        <w:rPr>
          <w:rFonts w:ascii="Times New Roman" w:hAnsi="Times New Roman" w:cs="Times New Roman"/>
          <w:b/>
          <w:lang w:val="bg-BG"/>
        </w:rPr>
      </w:pPr>
      <w:r w:rsidRPr="00967099">
        <w:rPr>
          <w:rFonts w:ascii="Times New Roman" w:hAnsi="Times New Roman" w:cs="Times New Roman"/>
          <w:b/>
          <w:lang w:val="bg-BG"/>
        </w:rPr>
        <w:t>ДЕКЛАРАЦИЯ ЗА ДЪРЖАВНИ ПОМОЩИ</w:t>
      </w:r>
      <w:r w:rsidR="00587AAD" w:rsidRPr="00F35E38">
        <w:rPr>
          <w:rStyle w:val="FootnoteReference"/>
          <w:rFonts w:ascii="Times New Roman" w:hAnsi="Times New Roman" w:cs="Times New Roman"/>
          <w:b/>
          <w:lang w:val="bg-BG"/>
        </w:rPr>
        <w:footnoteReference w:id="1"/>
      </w:r>
    </w:p>
    <w:p w:rsidR="00730873" w:rsidRPr="00F35E38" w:rsidRDefault="00730873" w:rsidP="0072087C">
      <w:pPr>
        <w:spacing w:before="120" w:after="120" w:line="240" w:lineRule="auto"/>
        <w:jc w:val="both"/>
        <w:rPr>
          <w:rFonts w:ascii="Times New Roman" w:hAnsi="Times New Roman" w:cs="Times New Roman"/>
          <w:b/>
          <w:lang w:val="bg-BG"/>
        </w:rPr>
      </w:pPr>
    </w:p>
    <w:p w:rsidR="00693B84" w:rsidRPr="00F35E38" w:rsidRDefault="00693B84" w:rsidP="0072087C">
      <w:pPr>
        <w:spacing w:before="120" w:after="120" w:line="240" w:lineRule="auto"/>
        <w:jc w:val="both"/>
        <w:rPr>
          <w:rFonts w:ascii="Times New Roman" w:hAnsi="Times New Roman" w:cs="Times New Roman"/>
          <w:b/>
          <w:lang w:val="bg-BG"/>
        </w:rPr>
      </w:pPr>
    </w:p>
    <w:p w:rsidR="00275F49" w:rsidRPr="00F35E38" w:rsidRDefault="00C80AD2"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b/>
          <w:lang w:val="bg-BG"/>
        </w:rPr>
        <w:t>Подписаният/ата</w:t>
      </w:r>
      <w:r w:rsidR="0072087C" w:rsidRPr="00F35E38">
        <w:rPr>
          <w:rFonts w:ascii="Times New Roman" w:hAnsi="Times New Roman" w:cs="Times New Roman"/>
          <w:b/>
        </w:rPr>
        <w:t xml:space="preserve"> </w:t>
      </w:r>
      <w:r w:rsidR="0072087C" w:rsidRPr="00F35E38">
        <w:rPr>
          <w:rFonts w:ascii="Times New Roman" w:hAnsi="Times New Roman" w:cs="Times New Roman"/>
          <w:b/>
          <w:lang w:val="bg-BG"/>
        </w:rPr>
        <w:t>…………</w:t>
      </w:r>
      <w:r w:rsidRPr="00F35E38">
        <w:rPr>
          <w:rFonts w:ascii="Times New Roman" w:hAnsi="Times New Roman" w:cs="Times New Roman"/>
          <w:b/>
          <w:lang w:val="bg-BG"/>
        </w:rPr>
        <w:t>…………………………………………………………………………………</w:t>
      </w:r>
      <w:r w:rsidR="00730873" w:rsidRPr="00F35E38">
        <w:rPr>
          <w:rFonts w:ascii="Times New Roman" w:hAnsi="Times New Roman" w:cs="Times New Roman"/>
          <w:b/>
          <w:lang w:val="bg-BG"/>
        </w:rPr>
        <w:t>…</w:t>
      </w:r>
      <w:r w:rsidR="0072087C" w:rsidRPr="00F35E38">
        <w:rPr>
          <w:rFonts w:ascii="Times New Roman" w:hAnsi="Times New Roman" w:cs="Times New Roman"/>
          <w:b/>
          <w:lang w:val="bg-BG"/>
        </w:rPr>
        <w:t>…</w:t>
      </w:r>
      <w:r w:rsidRPr="00F35E38">
        <w:rPr>
          <w:rFonts w:ascii="Times New Roman" w:hAnsi="Times New Roman" w:cs="Times New Roman"/>
          <w:b/>
          <w:lang w:val="bg-BG"/>
        </w:rPr>
        <w:t>…</w:t>
      </w:r>
    </w:p>
    <w:p w:rsidR="00C80AD2" w:rsidRPr="00F35E38" w:rsidRDefault="00C80AD2"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i/>
          <w:sz w:val="16"/>
          <w:szCs w:val="16"/>
          <w:lang w:val="bg-BG"/>
        </w:rPr>
        <w:t>(</w:t>
      </w:r>
      <w:r w:rsidR="0072087C" w:rsidRPr="00F35E38">
        <w:rPr>
          <w:rFonts w:ascii="Times New Roman" w:hAnsi="Times New Roman" w:cs="Times New Roman"/>
          <w:i/>
          <w:sz w:val="16"/>
          <w:szCs w:val="16"/>
          <w:lang w:val="bg-BG"/>
        </w:rPr>
        <w:t>т</w:t>
      </w:r>
      <w:r w:rsidRPr="00F35E38">
        <w:rPr>
          <w:rFonts w:ascii="Times New Roman" w:hAnsi="Times New Roman" w:cs="Times New Roman"/>
          <w:i/>
          <w:sz w:val="16"/>
          <w:szCs w:val="16"/>
          <w:lang w:val="bg-BG"/>
        </w:rPr>
        <w:t>рите имена)</w:t>
      </w:r>
    </w:p>
    <w:p w:rsidR="00275F49" w:rsidRPr="00F35E38" w:rsidRDefault="0072087C"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с</w:t>
      </w:r>
      <w:r w:rsidR="00B142C2" w:rsidRPr="00F35E38">
        <w:rPr>
          <w:rFonts w:ascii="Times New Roman" w:hAnsi="Times New Roman" w:cs="Times New Roman"/>
          <w:lang w:val="bg-BG"/>
        </w:rPr>
        <w:t xml:space="preserve"> ЕГН</w:t>
      </w:r>
      <w:r w:rsidR="00AC35F1" w:rsidRPr="00AC35F1">
        <w:t xml:space="preserve"> </w:t>
      </w:r>
      <w:r w:rsidR="00AC35F1">
        <w:rPr>
          <w:lang w:val="bg-BG"/>
        </w:rPr>
        <w:t>/</w:t>
      </w:r>
      <w:r w:rsidR="00AC35F1" w:rsidRPr="00AC35F1">
        <w:rPr>
          <w:rFonts w:ascii="Times New Roman" w:hAnsi="Times New Roman" w:cs="Times New Roman"/>
          <w:lang w:val="bg-BG"/>
        </w:rPr>
        <w:t>ЛН/ЛНЧ</w:t>
      </w:r>
      <w:r w:rsidR="00B142C2" w:rsidRPr="00F35E38">
        <w:rPr>
          <w:rFonts w:ascii="Times New Roman" w:hAnsi="Times New Roman" w:cs="Times New Roman"/>
          <w:lang w:val="bg-BG"/>
        </w:rPr>
        <w:t xml:space="preserve"> №………………………………</w:t>
      </w:r>
      <w:r w:rsidR="00275F49" w:rsidRPr="00F35E38">
        <w:rPr>
          <w:rFonts w:ascii="Times New Roman" w:hAnsi="Times New Roman" w:cs="Times New Roman"/>
          <w:lang w:val="bg-BG"/>
        </w:rPr>
        <w:t xml:space="preserve">, </w:t>
      </w:r>
    </w:p>
    <w:p w:rsidR="00693B84" w:rsidRPr="00F35E38" w:rsidRDefault="00693B84" w:rsidP="0072087C">
      <w:pPr>
        <w:spacing w:before="120" w:after="120" w:line="240" w:lineRule="auto"/>
        <w:jc w:val="both"/>
        <w:rPr>
          <w:rFonts w:ascii="Times New Roman" w:hAnsi="Times New Roman" w:cs="Times New Roman"/>
          <w:b/>
          <w:lang w:val="bg-BG"/>
        </w:rPr>
      </w:pPr>
    </w:p>
    <w:p w:rsidR="005F3B7F" w:rsidRPr="00F35E38" w:rsidRDefault="005F3B7F" w:rsidP="0072087C">
      <w:pPr>
        <w:spacing w:before="120" w:after="120" w:line="240" w:lineRule="auto"/>
        <w:jc w:val="both"/>
        <w:rPr>
          <w:rFonts w:ascii="Times New Roman" w:hAnsi="Times New Roman" w:cs="Times New Roman"/>
          <w:b/>
          <w:lang w:val="bg-BG"/>
        </w:rPr>
      </w:pPr>
      <w:r w:rsidRPr="00F35E38">
        <w:rPr>
          <w:rFonts w:ascii="Times New Roman" w:hAnsi="Times New Roman" w:cs="Times New Roman"/>
          <w:b/>
          <w:lang w:val="bg-BG"/>
        </w:rPr>
        <w:t>В качеството ми на…………</w:t>
      </w:r>
      <w:r w:rsidR="0072087C" w:rsidRPr="00F35E38">
        <w:rPr>
          <w:rFonts w:ascii="Times New Roman" w:hAnsi="Times New Roman" w:cs="Times New Roman"/>
          <w:b/>
          <w:lang w:val="bg-BG"/>
        </w:rPr>
        <w:t>……….</w:t>
      </w:r>
      <w:r w:rsidRPr="00F35E38">
        <w:rPr>
          <w:rFonts w:ascii="Times New Roman" w:hAnsi="Times New Roman" w:cs="Times New Roman"/>
          <w:b/>
          <w:lang w:val="bg-BG"/>
        </w:rPr>
        <w:t>…………………………………………………</w:t>
      </w:r>
      <w:r w:rsidR="0072087C" w:rsidRPr="00F35E38">
        <w:rPr>
          <w:rFonts w:ascii="Times New Roman" w:hAnsi="Times New Roman" w:cs="Times New Roman"/>
          <w:b/>
          <w:lang w:val="bg-BG"/>
        </w:rPr>
        <w:t>.</w:t>
      </w:r>
      <w:r w:rsidRPr="00F35E38">
        <w:rPr>
          <w:rFonts w:ascii="Times New Roman" w:hAnsi="Times New Roman" w:cs="Times New Roman"/>
          <w:b/>
          <w:lang w:val="bg-BG"/>
        </w:rPr>
        <w:t>………………………</w:t>
      </w:r>
    </w:p>
    <w:p w:rsidR="005F3B7F" w:rsidRPr="00F35E38" w:rsidRDefault="005F3B7F"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i/>
          <w:sz w:val="16"/>
          <w:szCs w:val="16"/>
          <w:lang w:val="bg-BG"/>
        </w:rPr>
        <w:t>(управител(и), изпълнителен директор (и), друг вид представителство)</w:t>
      </w:r>
    </w:p>
    <w:p w:rsidR="00693B84" w:rsidRPr="00F35E38" w:rsidRDefault="00693B84" w:rsidP="0072087C">
      <w:pPr>
        <w:spacing w:before="120" w:after="120" w:line="240" w:lineRule="auto"/>
        <w:jc w:val="both"/>
        <w:rPr>
          <w:rFonts w:ascii="Times New Roman" w:hAnsi="Times New Roman" w:cs="Times New Roman"/>
          <w:lang w:val="bg-BG"/>
        </w:rPr>
      </w:pPr>
    </w:p>
    <w:p w:rsidR="005F3B7F" w:rsidRPr="00F35E38" w:rsidRDefault="0072087C"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н</w:t>
      </w:r>
      <w:r w:rsidR="005F3B7F" w:rsidRPr="00F35E38">
        <w:rPr>
          <w:rFonts w:ascii="Times New Roman" w:hAnsi="Times New Roman" w:cs="Times New Roman"/>
          <w:lang w:val="bg-BG"/>
        </w:rPr>
        <w:t>а………………………………………</w:t>
      </w:r>
      <w:r w:rsidR="00730873" w:rsidRPr="00F35E38">
        <w:rPr>
          <w:rFonts w:ascii="Times New Roman" w:hAnsi="Times New Roman" w:cs="Times New Roman"/>
          <w:lang w:val="bg-BG"/>
        </w:rPr>
        <w:t>…</w:t>
      </w:r>
      <w:r w:rsidR="005F3B7F" w:rsidRPr="00F35E38">
        <w:rPr>
          <w:rFonts w:ascii="Times New Roman" w:hAnsi="Times New Roman" w:cs="Times New Roman"/>
          <w:lang w:val="bg-BG"/>
        </w:rPr>
        <w:t>……………………………………</w:t>
      </w:r>
      <w:r w:rsidRPr="00F35E38">
        <w:rPr>
          <w:rFonts w:ascii="Times New Roman" w:hAnsi="Times New Roman" w:cs="Times New Roman"/>
          <w:lang w:val="bg-BG"/>
        </w:rPr>
        <w:t>…………………</w:t>
      </w:r>
      <w:r w:rsidR="005F3B7F" w:rsidRPr="00F35E38">
        <w:rPr>
          <w:rFonts w:ascii="Times New Roman" w:hAnsi="Times New Roman" w:cs="Times New Roman"/>
          <w:lang w:val="bg-BG"/>
        </w:rPr>
        <w:t>………..- кандидат,</w:t>
      </w:r>
    </w:p>
    <w:p w:rsidR="005F3B7F" w:rsidRPr="00F35E38" w:rsidRDefault="005F3B7F"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i/>
          <w:sz w:val="16"/>
          <w:szCs w:val="16"/>
          <w:lang w:val="bg-BG"/>
        </w:rPr>
        <w:t>(наименование на юридическото лице, фирма на едноличния търговец, трите имена на физическото лице, наименование на</w:t>
      </w:r>
    </w:p>
    <w:p w:rsidR="005F3B7F" w:rsidRPr="00F35E38" w:rsidRDefault="005F3B7F"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i/>
          <w:sz w:val="16"/>
          <w:szCs w:val="16"/>
          <w:lang w:val="bg-BG"/>
        </w:rPr>
        <w:t>гражданското дружество)</w:t>
      </w: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със седалище и адрес на управление (постоянен адрес):</w:t>
      </w: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w:t>
      </w:r>
      <w:r w:rsidR="00730873" w:rsidRPr="00F35E38">
        <w:rPr>
          <w:rFonts w:ascii="Times New Roman" w:hAnsi="Times New Roman" w:cs="Times New Roman"/>
          <w:lang w:val="bg-BG"/>
        </w:rPr>
        <w:t>….</w:t>
      </w:r>
      <w:r w:rsidRPr="00F35E38">
        <w:rPr>
          <w:rFonts w:ascii="Times New Roman" w:hAnsi="Times New Roman" w:cs="Times New Roman"/>
          <w:lang w:val="bg-BG"/>
        </w:rPr>
        <w:t>……</w:t>
      </w:r>
      <w:r w:rsidR="0072087C" w:rsidRPr="00F35E38">
        <w:rPr>
          <w:rFonts w:ascii="Times New Roman" w:hAnsi="Times New Roman" w:cs="Times New Roman"/>
          <w:lang w:val="bg-BG"/>
        </w:rPr>
        <w:t>………..</w:t>
      </w:r>
      <w:r w:rsidRPr="00F35E38">
        <w:rPr>
          <w:rFonts w:ascii="Times New Roman" w:hAnsi="Times New Roman" w:cs="Times New Roman"/>
          <w:lang w:val="bg-BG"/>
        </w:rPr>
        <w:t>………………………………………</w:t>
      </w: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w:t>
      </w:r>
      <w:r w:rsidR="00730873" w:rsidRPr="00F35E38">
        <w:rPr>
          <w:rFonts w:ascii="Times New Roman" w:hAnsi="Times New Roman" w:cs="Times New Roman"/>
          <w:lang w:val="bg-BG"/>
        </w:rPr>
        <w:t>….</w:t>
      </w:r>
      <w:r w:rsidRPr="00F35E38">
        <w:rPr>
          <w:rFonts w:ascii="Times New Roman" w:hAnsi="Times New Roman" w:cs="Times New Roman"/>
          <w:lang w:val="bg-BG"/>
        </w:rPr>
        <w:t>………</w:t>
      </w:r>
      <w:r w:rsidR="0072087C" w:rsidRPr="00F35E38">
        <w:rPr>
          <w:rFonts w:ascii="Times New Roman" w:hAnsi="Times New Roman" w:cs="Times New Roman"/>
          <w:lang w:val="bg-BG"/>
        </w:rPr>
        <w:t>……….</w:t>
      </w:r>
      <w:r w:rsidRPr="00F35E38">
        <w:rPr>
          <w:rFonts w:ascii="Times New Roman" w:hAnsi="Times New Roman" w:cs="Times New Roman"/>
          <w:lang w:val="bg-BG"/>
        </w:rPr>
        <w:t>…………………………….</w:t>
      </w: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ЕИК/БУЛСТАТ………………………………………</w:t>
      </w:r>
    </w:p>
    <w:p w:rsidR="00693B84" w:rsidRPr="00F35E38" w:rsidRDefault="00693B84" w:rsidP="0072087C">
      <w:pPr>
        <w:spacing w:before="120" w:after="120" w:line="240" w:lineRule="auto"/>
        <w:jc w:val="both"/>
        <w:rPr>
          <w:rFonts w:ascii="Times New Roman" w:hAnsi="Times New Roman" w:cs="Times New Roman"/>
          <w:lang w:val="bg-BG"/>
        </w:rPr>
      </w:pP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с подадено проектно предложение с наименование</w:t>
      </w:r>
    </w:p>
    <w:p w:rsidR="00275F49" w:rsidRPr="00F35E38" w:rsidRDefault="005F3B7F" w:rsidP="0072087C">
      <w:pPr>
        <w:spacing w:before="120" w:after="120" w:line="240" w:lineRule="auto"/>
        <w:jc w:val="center"/>
        <w:rPr>
          <w:rFonts w:ascii="Times New Roman" w:hAnsi="Times New Roman" w:cs="Times New Roman"/>
          <w:lang w:val="bg-BG"/>
        </w:rPr>
      </w:pPr>
      <w:r w:rsidRPr="00F35E38">
        <w:rPr>
          <w:rFonts w:ascii="Times New Roman" w:hAnsi="Times New Roman" w:cs="Times New Roman"/>
          <w:lang w:val="bg-BG"/>
        </w:rPr>
        <w:t>…………………………</w:t>
      </w:r>
      <w:r w:rsidR="0072087C" w:rsidRPr="00F35E38">
        <w:rPr>
          <w:rFonts w:ascii="Times New Roman" w:hAnsi="Times New Roman" w:cs="Times New Roman"/>
          <w:lang w:val="bg-BG"/>
        </w:rPr>
        <w:t>………..</w:t>
      </w:r>
      <w:r w:rsidRPr="00F35E38">
        <w:rPr>
          <w:rFonts w:ascii="Times New Roman" w:hAnsi="Times New Roman" w:cs="Times New Roman"/>
          <w:lang w:val="bg-BG"/>
        </w:rPr>
        <w:t>……………………………………………</w:t>
      </w:r>
      <w:r w:rsidR="00730873" w:rsidRPr="00F35E38">
        <w:rPr>
          <w:rFonts w:ascii="Times New Roman" w:hAnsi="Times New Roman" w:cs="Times New Roman"/>
          <w:lang w:val="bg-BG"/>
        </w:rPr>
        <w:t>…</w:t>
      </w:r>
      <w:r w:rsidRPr="00F35E38">
        <w:rPr>
          <w:rFonts w:ascii="Times New Roman" w:hAnsi="Times New Roman" w:cs="Times New Roman"/>
          <w:lang w:val="bg-BG"/>
        </w:rPr>
        <w:t>………………………………………</w:t>
      </w:r>
    </w:p>
    <w:p w:rsidR="005F3B7F" w:rsidRPr="00F35E38" w:rsidRDefault="00F87A73"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lang w:val="bg-BG"/>
        </w:rPr>
        <w:t>…..</w:t>
      </w:r>
      <w:r w:rsidR="00275F49" w:rsidRPr="00F35E38">
        <w:rPr>
          <w:rFonts w:ascii="Times New Roman" w:hAnsi="Times New Roman" w:cs="Times New Roman"/>
          <w:lang w:val="bg-BG"/>
        </w:rPr>
        <w:t>………………………………</w:t>
      </w:r>
      <w:r w:rsidR="0072087C" w:rsidRPr="00F35E38">
        <w:rPr>
          <w:rFonts w:ascii="Times New Roman" w:hAnsi="Times New Roman" w:cs="Times New Roman"/>
          <w:lang w:val="bg-BG"/>
        </w:rPr>
        <w:t>……….</w:t>
      </w:r>
      <w:r w:rsidR="00275F49" w:rsidRPr="00F35E38">
        <w:rPr>
          <w:rFonts w:ascii="Times New Roman" w:hAnsi="Times New Roman" w:cs="Times New Roman"/>
          <w:lang w:val="bg-BG"/>
        </w:rPr>
        <w:t>…………………………..</w:t>
      </w:r>
      <w:r w:rsidR="005F3B7F" w:rsidRPr="00F35E38">
        <w:rPr>
          <w:rFonts w:ascii="Times New Roman" w:hAnsi="Times New Roman" w:cs="Times New Roman"/>
          <w:lang w:val="bg-BG"/>
        </w:rPr>
        <w:t>…………………</w:t>
      </w:r>
      <w:r w:rsidR="005F1855" w:rsidRPr="00F35E38">
        <w:rPr>
          <w:rFonts w:ascii="Times New Roman" w:hAnsi="Times New Roman" w:cs="Times New Roman"/>
          <w:lang w:val="bg-BG"/>
        </w:rPr>
        <w:t>….</w:t>
      </w:r>
      <w:r w:rsidR="005F3B7F" w:rsidRPr="00F35E38">
        <w:rPr>
          <w:rFonts w:ascii="Times New Roman" w:hAnsi="Times New Roman" w:cs="Times New Roman"/>
          <w:lang w:val="bg-BG"/>
        </w:rPr>
        <w:t>……………………………</w:t>
      </w:r>
      <w:r w:rsidR="005F3B7F" w:rsidRPr="00F35E38">
        <w:rPr>
          <w:rFonts w:ascii="Times New Roman" w:hAnsi="Times New Roman" w:cs="Times New Roman"/>
          <w:lang w:val="bg-BG"/>
        </w:rPr>
        <w:cr/>
      </w:r>
      <w:r w:rsidR="005F3B7F" w:rsidRPr="00F35E38">
        <w:rPr>
          <w:rFonts w:ascii="Times New Roman" w:hAnsi="Times New Roman" w:cs="Times New Roman"/>
          <w:i/>
          <w:sz w:val="16"/>
          <w:szCs w:val="16"/>
          <w:lang w:val="bg-BG"/>
        </w:rPr>
        <w:t>(наименование на проектното предложение)</w:t>
      </w:r>
    </w:p>
    <w:p w:rsidR="00693B84" w:rsidRPr="00F35E38" w:rsidRDefault="00693B84" w:rsidP="0072087C">
      <w:pPr>
        <w:spacing w:before="120" w:after="120" w:line="240" w:lineRule="auto"/>
        <w:jc w:val="both"/>
        <w:rPr>
          <w:rFonts w:ascii="Times New Roman" w:hAnsi="Times New Roman" w:cs="Times New Roman"/>
          <w:lang w:val="bg-BG"/>
        </w:rPr>
      </w:pPr>
    </w:p>
    <w:p w:rsidR="005F1855" w:rsidRPr="00F35E38" w:rsidRDefault="005F3B7F" w:rsidP="0072087C">
      <w:pPr>
        <w:spacing w:before="120" w:after="120" w:line="240" w:lineRule="auto"/>
        <w:jc w:val="both"/>
        <w:rPr>
          <w:rFonts w:ascii="Times New Roman" w:hAnsi="Times New Roman" w:cs="Times New Roman"/>
          <w:lang w:val="bg-BG"/>
        </w:rPr>
      </w:pPr>
      <w:r w:rsidRPr="003B25E2">
        <w:rPr>
          <w:rFonts w:ascii="Times New Roman" w:hAnsi="Times New Roman" w:cs="Times New Roman"/>
          <w:lang w:val="bg-BG"/>
        </w:rPr>
        <w:t>Във връзка с процедура за подбор на проекти №</w:t>
      </w:r>
      <w:r w:rsidR="005F1855" w:rsidRPr="003B25E2">
        <w:rPr>
          <w:rFonts w:ascii="Times New Roman" w:hAnsi="Times New Roman" w:cs="Times New Roman"/>
          <w:lang w:val="bg-BG"/>
        </w:rPr>
        <w:t xml:space="preserve"> </w:t>
      </w:r>
      <w:r w:rsidR="00275F49" w:rsidRPr="003B25E2">
        <w:rPr>
          <w:rFonts w:ascii="Times New Roman" w:hAnsi="Times New Roman" w:cs="Times New Roman"/>
          <w:lang w:val="bg-BG"/>
        </w:rPr>
        <w:t>…………………………</w:t>
      </w:r>
      <w:r w:rsidR="005F1855" w:rsidRPr="003B25E2">
        <w:rPr>
          <w:rFonts w:ascii="Times New Roman" w:hAnsi="Times New Roman" w:cs="Times New Roman"/>
          <w:lang w:val="bg-BG"/>
        </w:rPr>
        <w:t>…………….</w:t>
      </w:r>
      <w:r w:rsidR="00275F49" w:rsidRPr="003B25E2">
        <w:rPr>
          <w:rFonts w:ascii="Times New Roman" w:hAnsi="Times New Roman" w:cs="Times New Roman"/>
          <w:lang w:val="bg-BG"/>
        </w:rPr>
        <w:t>……………………</w:t>
      </w:r>
      <w:r w:rsidR="00587AAD" w:rsidRPr="003B25E2">
        <w:rPr>
          <w:rFonts w:ascii="Times New Roman" w:hAnsi="Times New Roman" w:cs="Times New Roman"/>
          <w:lang w:val="bg-BG"/>
        </w:rPr>
        <w:t>.</w:t>
      </w:r>
      <w:r w:rsidR="005F1855" w:rsidRPr="00F35E38">
        <w:rPr>
          <w:rFonts w:ascii="Times New Roman" w:hAnsi="Times New Roman" w:cs="Times New Roman"/>
          <w:lang w:val="bg-BG"/>
        </w:rPr>
        <w:t xml:space="preserve"> </w:t>
      </w:r>
    </w:p>
    <w:p w:rsidR="00587AAD" w:rsidRPr="00F35E38" w:rsidRDefault="00587AAD"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по</w:t>
      </w:r>
      <w:r w:rsidR="005F1855" w:rsidRPr="00F35E38">
        <w:rPr>
          <w:rFonts w:ascii="Times New Roman" w:hAnsi="Times New Roman" w:cs="Times New Roman"/>
          <w:lang w:val="bg-BG"/>
        </w:rPr>
        <w:t xml:space="preserve"> </w:t>
      </w:r>
      <w:r w:rsidR="00275F49" w:rsidRPr="00F35E38">
        <w:rPr>
          <w:rFonts w:ascii="Times New Roman" w:hAnsi="Times New Roman" w:cs="Times New Roman"/>
          <w:lang w:val="bg-BG"/>
        </w:rPr>
        <w:t>П</w:t>
      </w:r>
      <w:r w:rsidRPr="00F35E38">
        <w:rPr>
          <w:rFonts w:ascii="Times New Roman" w:hAnsi="Times New Roman" w:cs="Times New Roman"/>
          <w:lang w:val="bg-BG"/>
        </w:rPr>
        <w:t>рограмата за морско дело, рибарство и аквакултури 2021-2027 г.</w:t>
      </w:r>
    </w:p>
    <w:p w:rsidR="00F658BA" w:rsidRPr="00F35E38" w:rsidRDefault="00F658BA" w:rsidP="0072087C">
      <w:pPr>
        <w:spacing w:before="120" w:after="120" w:line="240" w:lineRule="auto"/>
        <w:jc w:val="both"/>
        <w:rPr>
          <w:rFonts w:ascii="Times New Roman" w:hAnsi="Times New Roman" w:cs="Times New Roman"/>
          <w:lang w:val="bg-BG"/>
        </w:rPr>
      </w:pPr>
    </w:p>
    <w:p w:rsidR="006A4C30" w:rsidRPr="00F35E38" w:rsidRDefault="006A4C30" w:rsidP="0072087C">
      <w:pPr>
        <w:spacing w:before="120" w:after="120" w:line="240" w:lineRule="auto"/>
        <w:jc w:val="center"/>
        <w:rPr>
          <w:ins w:id="1" w:author="Zhasmina Avramova" w:date="2025-02-07T10:20:00Z"/>
          <w:rFonts w:ascii="Times New Roman" w:hAnsi="Times New Roman" w:cs="Times New Roman"/>
          <w:b/>
          <w:lang w:val="bg-BG"/>
        </w:rPr>
      </w:pPr>
    </w:p>
    <w:p w:rsidR="006A4C30" w:rsidRPr="00F35E38" w:rsidRDefault="006A4C30" w:rsidP="0072087C">
      <w:pPr>
        <w:spacing w:before="120" w:after="120" w:line="240" w:lineRule="auto"/>
        <w:jc w:val="center"/>
        <w:rPr>
          <w:rFonts w:ascii="Times New Roman" w:hAnsi="Times New Roman" w:cs="Times New Roman"/>
          <w:b/>
          <w:lang w:val="bg-BG"/>
        </w:rPr>
      </w:pPr>
    </w:p>
    <w:p w:rsidR="00730873" w:rsidRPr="00F35E38" w:rsidRDefault="00730873" w:rsidP="0072087C">
      <w:pPr>
        <w:spacing w:before="120" w:after="120" w:line="240" w:lineRule="auto"/>
        <w:jc w:val="both"/>
        <w:rPr>
          <w:rFonts w:ascii="Times New Roman" w:hAnsi="Times New Roman" w:cs="Times New Roman"/>
          <w:lang w:val="bg-BG"/>
        </w:rPr>
      </w:pPr>
    </w:p>
    <w:p w:rsidR="00693B84" w:rsidRPr="00F35E38" w:rsidRDefault="00693B84" w:rsidP="0072087C">
      <w:pPr>
        <w:spacing w:before="120" w:after="120" w:line="240" w:lineRule="auto"/>
        <w:jc w:val="both"/>
        <w:rPr>
          <w:rFonts w:ascii="Times New Roman" w:hAnsi="Times New Roman" w:cs="Times New Roman"/>
          <w:lang w:val="bg-BG"/>
        </w:rPr>
      </w:pPr>
    </w:p>
    <w:p w:rsidR="00433AAE" w:rsidRDefault="00433AAE" w:rsidP="00994265">
      <w:pPr>
        <w:pStyle w:val="ListParagraph"/>
        <w:spacing w:before="120" w:after="120" w:line="240" w:lineRule="auto"/>
        <w:ind w:left="0"/>
        <w:contextualSpacing w:val="0"/>
        <w:jc w:val="center"/>
        <w:rPr>
          <w:rFonts w:ascii="Times New Roman" w:hAnsi="Times New Roman" w:cs="Times New Roman"/>
          <w:b/>
          <w:lang w:val="bg-BG"/>
        </w:rPr>
      </w:pPr>
      <w:r w:rsidRPr="00967099">
        <w:rPr>
          <w:rFonts w:ascii="Times New Roman" w:hAnsi="Times New Roman" w:cs="Times New Roman"/>
          <w:b/>
          <w:lang w:val="bg-BG"/>
        </w:rPr>
        <w:lastRenderedPageBreak/>
        <w:t>ДЕКЛАРИРАМ, ЧЕ</w:t>
      </w:r>
    </w:p>
    <w:p w:rsidR="00967099" w:rsidRPr="00F35E38" w:rsidRDefault="00967099" w:rsidP="00994265">
      <w:pPr>
        <w:pStyle w:val="ListParagraph"/>
        <w:spacing w:before="120" w:after="120" w:line="240" w:lineRule="auto"/>
        <w:ind w:left="0"/>
        <w:contextualSpacing w:val="0"/>
        <w:jc w:val="center"/>
        <w:rPr>
          <w:rFonts w:ascii="Times New Roman" w:hAnsi="Times New Roman" w:cs="Times New Roman"/>
          <w:b/>
          <w:lang w:val="bg-BG"/>
        </w:rPr>
      </w:pPr>
    </w:p>
    <w:p w:rsidR="00A7508A" w:rsidRPr="00F35E38" w:rsidRDefault="00A7508A" w:rsidP="0072087C">
      <w:pPr>
        <w:widowControl w:val="0"/>
        <w:autoSpaceDE w:val="0"/>
        <w:autoSpaceDN w:val="0"/>
        <w:adjustRightInd w:val="0"/>
        <w:spacing w:before="120" w:after="120" w:line="240" w:lineRule="auto"/>
        <w:ind w:firstLine="567"/>
        <w:jc w:val="both"/>
        <w:rPr>
          <w:rFonts w:ascii="Times New Roman" w:eastAsia="Times New Roman" w:hAnsi="Times New Roman" w:cs="Times New Roman"/>
          <w:bCs/>
          <w:lang w:val="bg-BG" w:eastAsia="bg-BG"/>
        </w:rPr>
      </w:pPr>
      <w:r w:rsidRPr="00F35E38">
        <w:rPr>
          <w:rFonts w:ascii="Times New Roman" w:eastAsia="Times New Roman" w:hAnsi="Times New Roman" w:cs="Times New Roman"/>
          <w:bCs/>
          <w:lang w:val="bg-BG" w:eastAsia="bg-BG"/>
        </w:rPr>
        <w:t>Представляваното от мен предприятие не е получавало държавна помощ или минимална помощ:</w:t>
      </w:r>
    </w:p>
    <w:p w:rsidR="00A7508A" w:rsidRPr="00F35E38" w:rsidRDefault="00A7508A" w:rsidP="00994265">
      <w:pPr>
        <w:widowControl w:val="0"/>
        <w:autoSpaceDE w:val="0"/>
        <w:autoSpaceDN w:val="0"/>
        <w:adjustRightInd w:val="0"/>
        <w:spacing w:before="120" w:after="120" w:line="240" w:lineRule="auto"/>
        <w:ind w:firstLine="993"/>
        <w:jc w:val="both"/>
        <w:rPr>
          <w:rFonts w:ascii="Times New Roman" w:eastAsia="Times New Roman" w:hAnsi="Times New Roman" w:cs="Times New Roman"/>
          <w:bCs/>
          <w:lang w:val="bg-BG" w:eastAsia="bg-BG"/>
        </w:rPr>
      </w:pPr>
      <w:r w:rsidRPr="00F35E38">
        <w:rPr>
          <w:rFonts w:ascii="Times New Roman" w:eastAsia="Times New Roman" w:hAnsi="Times New Roman" w:cs="Times New Roman"/>
          <w:bCs/>
          <w:lang w:val="bg-B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rsidR="00A7508A" w:rsidRPr="00F35E38" w:rsidRDefault="00A7508A" w:rsidP="00994265">
      <w:pPr>
        <w:widowControl w:val="0"/>
        <w:autoSpaceDE w:val="0"/>
        <w:autoSpaceDN w:val="0"/>
        <w:adjustRightInd w:val="0"/>
        <w:spacing w:before="120" w:after="120" w:line="240" w:lineRule="auto"/>
        <w:ind w:firstLine="993"/>
        <w:jc w:val="both"/>
        <w:rPr>
          <w:rFonts w:ascii="Times New Roman" w:eastAsia="Times New Roman" w:hAnsi="Times New Roman" w:cs="Times New Roman"/>
          <w:bCs/>
          <w:lang w:val="bg-BG" w:eastAsia="bg-BG"/>
        </w:rPr>
      </w:pPr>
      <w:r w:rsidRPr="00F35E38">
        <w:rPr>
          <w:rFonts w:ascii="Times New Roman" w:eastAsia="Times New Roman" w:hAnsi="Times New Roman" w:cs="Times New Roman"/>
          <w:bCs/>
          <w:lang w:val="bg-B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1139/2021“</w:t>
      </w:r>
    </w:p>
    <w:p w:rsidR="00A7508A" w:rsidRPr="00F35E38" w:rsidRDefault="00A7508A" w:rsidP="00994265">
      <w:pPr>
        <w:widowControl w:val="0"/>
        <w:autoSpaceDE w:val="0"/>
        <w:autoSpaceDN w:val="0"/>
        <w:adjustRightInd w:val="0"/>
        <w:spacing w:before="120" w:after="120" w:line="240" w:lineRule="auto"/>
        <w:ind w:firstLine="567"/>
        <w:jc w:val="both"/>
        <w:rPr>
          <w:rFonts w:ascii="Times New Roman" w:eastAsia="Times New Roman" w:hAnsi="Times New Roman" w:cs="Times New Roman"/>
          <w:bCs/>
          <w:i/>
          <w:lang w:val="bg-BG" w:eastAsia="bg-BG"/>
        </w:rPr>
      </w:pPr>
      <w:r w:rsidRPr="00F35E38">
        <w:rPr>
          <w:rFonts w:ascii="Times New Roman" w:eastAsia="Times New Roman" w:hAnsi="Times New Roman" w:cs="Times New Roman"/>
          <w:bCs/>
          <w:i/>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rsidR="00A7508A" w:rsidRPr="00F35E38" w:rsidRDefault="00A7508A" w:rsidP="0072087C">
      <w:pPr>
        <w:spacing w:before="120" w:after="120" w:line="240" w:lineRule="auto"/>
        <w:ind w:firstLine="567"/>
        <w:jc w:val="both"/>
        <w:rPr>
          <w:rFonts w:ascii="Times New Roman" w:eastAsia="Times New Roman" w:hAnsi="Times New Roman" w:cs="Times New Roman"/>
          <w:lang w:val="bg-BG" w:eastAsia="bg-BG"/>
        </w:rPr>
      </w:pPr>
      <w:r w:rsidRPr="00F35E38">
        <w:rPr>
          <w:rFonts w:ascii="Times New Roman" w:eastAsia="Times New Roman" w:hAnsi="Times New Roman" w:cs="Times New Roman"/>
          <w:b/>
          <w:iCs/>
          <w:lang w:val="bg-BG" w:eastAsia="bg-BG"/>
        </w:rPr>
        <w:t>2</w:t>
      </w:r>
      <w:r w:rsidRPr="00F35E38">
        <w:rPr>
          <w:rFonts w:ascii="Times New Roman" w:eastAsia="Times New Roman" w:hAnsi="Times New Roman" w:cs="Times New Roman"/>
          <w:iCs/>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F35E38">
        <w:rPr>
          <w:rFonts w:ascii="Times New Roman" w:eastAsia="Times New Roman" w:hAnsi="Times New Roman" w:cs="Times New Roman"/>
          <w:lang w:val="bg-BG" w:eastAsia="bg-BG"/>
        </w:rPr>
        <w:t xml:space="preserve"> собствени средства или средства от външни източници, които средства изключват всякаква публична подкрепа.</w:t>
      </w:r>
    </w:p>
    <w:p w:rsidR="00A7508A" w:rsidRPr="00F35E38"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b/>
          <w:iCs/>
          <w:lang w:val="bg-BG" w:eastAsia="bg-BG"/>
        </w:rPr>
        <w:t xml:space="preserve">3. </w:t>
      </w:r>
      <w:r w:rsidRPr="00F35E38">
        <w:rPr>
          <w:rFonts w:ascii="Times New Roman" w:eastAsia="Times New Roman" w:hAnsi="Times New Roman" w:cs="Times New Roman"/>
          <w:iCs/>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A7508A" w:rsidRPr="00F35E38"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b/>
          <w:iCs/>
          <w:lang w:val="bg-BG" w:eastAsia="bg-BG"/>
        </w:rPr>
        <w:t>4.</w:t>
      </w:r>
      <w:r w:rsidRPr="00F35E38">
        <w:rPr>
          <w:rFonts w:ascii="Times New Roman" w:eastAsia="Times New Roman" w:hAnsi="Times New Roman" w:cs="Times New Roman"/>
          <w:iCs/>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rsidR="00A7508A" w:rsidRPr="00F35E38"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b/>
          <w:iCs/>
          <w:lang w:val="bg-BG" w:eastAsia="bg-BG"/>
        </w:rPr>
        <w:t>5.</w:t>
      </w:r>
      <w:r w:rsidRPr="00F35E38">
        <w:rPr>
          <w:rFonts w:ascii="Times New Roman" w:eastAsia="Times New Roman" w:hAnsi="Times New Roman" w:cs="Times New Roman"/>
          <w:iCs/>
          <w:lang w:val="bg-B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F35E38">
        <w:rPr>
          <w:rFonts w:ascii="Times New Roman" w:eastAsia="Times New Roman" w:hAnsi="Times New Roman" w:cs="Times New Roman"/>
          <w:bCs/>
          <w:lang w:val="bg-BG" w:eastAsia="bg-BG"/>
        </w:rPr>
        <w:t>на Регламент (ЕС) № 1139/2021 г., посочени в т. 13.2 от условията за кандидатстване или в случай, че осъществявам се задължавам</w:t>
      </w:r>
      <w:r w:rsidRPr="00F35E38">
        <w:rPr>
          <w:rFonts w:ascii="Times New Roman" w:eastAsia="Times New Roman" w:hAnsi="Times New Roman" w:cs="Times New Roman"/>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A7508A" w:rsidRPr="00F35E38"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iCs/>
          <w:lang w:val="bg-BG" w:eastAsia="bg-BG"/>
        </w:rPr>
        <w:t>6. Представляваното от мен предприятие не е в затруднено положение, а именно:</w:t>
      </w:r>
    </w:p>
    <w:p w:rsidR="00994265" w:rsidRPr="00F35E38" w:rsidRDefault="00A7508A" w:rsidP="00994265">
      <w:pPr>
        <w:spacing w:before="120" w:after="120" w:line="240" w:lineRule="auto"/>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iCs/>
          <w:lang w:val="bg-BG" w:eastAsia="bg-BG"/>
        </w:rPr>
        <w:t>…</w:t>
      </w:r>
      <w:r w:rsidR="00994265" w:rsidRPr="00F35E38">
        <w:rPr>
          <w:rFonts w:ascii="Times New Roman" w:eastAsia="Times New Roman" w:hAnsi="Times New Roman" w:cs="Times New Roman"/>
          <w:iCs/>
          <w:lang w:val="bg-BG" w:eastAsia="bg-BG"/>
        </w:rPr>
        <w:t>…….</w:t>
      </w:r>
      <w:r w:rsidRPr="00F35E38">
        <w:rPr>
          <w:rFonts w:ascii="Times New Roman" w:eastAsia="Times New Roman" w:hAnsi="Times New Roman" w:cs="Times New Roman"/>
          <w:iCs/>
          <w:lang w:val="bg-BG" w:eastAsia="bg-BG"/>
        </w:rPr>
        <w:t>………………………………………………………………………………………………………………..</w:t>
      </w:r>
    </w:p>
    <w:p w:rsidR="00693B84" w:rsidRPr="00F35E38" w:rsidRDefault="00693B84" w:rsidP="00994265">
      <w:pPr>
        <w:spacing w:before="120" w:after="120" w:line="240" w:lineRule="auto"/>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iCs/>
          <w:lang w:val="bg-BG" w:eastAsia="bg-BG"/>
        </w:rPr>
        <w:t>…………………………………………………………………………………………………………………………</w:t>
      </w:r>
    </w:p>
    <w:p w:rsidR="00693B84" w:rsidRPr="00F35E38" w:rsidRDefault="00693B84" w:rsidP="00994265">
      <w:pPr>
        <w:spacing w:before="120" w:after="120" w:line="240" w:lineRule="auto"/>
        <w:jc w:val="both"/>
        <w:rPr>
          <w:rFonts w:ascii="Times New Roman" w:eastAsia="Times New Roman" w:hAnsi="Times New Roman" w:cs="Times New Roman"/>
          <w:iCs/>
          <w:lang w:val="bg-BG" w:eastAsia="bg-BG"/>
        </w:rPr>
      </w:pPr>
    </w:p>
    <w:p w:rsidR="00693B84" w:rsidRPr="00F35E38" w:rsidRDefault="00693B84" w:rsidP="00994265">
      <w:pPr>
        <w:spacing w:before="120" w:after="120" w:line="240" w:lineRule="auto"/>
        <w:jc w:val="both"/>
        <w:rPr>
          <w:rFonts w:ascii="Times New Roman" w:eastAsia="Times New Roman" w:hAnsi="Times New Roman" w:cs="Times New Roman"/>
          <w:iCs/>
          <w:lang w:val="bg-B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F35E38" w:rsidTr="00DB53D5">
        <w:trPr>
          <w:trHeight w:val="710"/>
          <w:jc w:val="center"/>
        </w:trPr>
        <w:tc>
          <w:tcPr>
            <w:tcW w:w="7926" w:type="dxa"/>
            <w:shd w:val="clear" w:color="auto" w:fill="auto"/>
          </w:tcPr>
          <w:p w:rsidR="00A7508A" w:rsidRPr="00F35E38" w:rsidRDefault="00730873" w:rsidP="0072087C">
            <w:pPr>
              <w:spacing w:before="120" w:after="120" w:line="240" w:lineRule="auto"/>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t>1.</w:t>
            </w:r>
            <w:r w:rsidR="00A7508A" w:rsidRPr="00F35E38">
              <w:rPr>
                <w:rFonts w:ascii="Times New Roman" w:eastAsia="Times New Roman" w:hAnsi="Times New Roman" w:cs="Times New Roman"/>
                <w:iCs/>
                <w:sz w:val="20"/>
                <w:szCs w:val="20"/>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F35E38">
              <w:rPr>
                <w:rFonts w:ascii="Times New Roman" w:eastAsia="Times New Roman" w:hAnsi="Times New Roman" w:cs="Times New Roman"/>
                <w:sz w:val="20"/>
                <w:szCs w:val="20"/>
                <w:lang w:val="bg-BG" w:eastAsia="bg-BG"/>
              </w:rPr>
              <w:t xml:space="preserve"> </w:t>
            </w:r>
            <w:r w:rsidR="00A7508A" w:rsidRPr="00F35E38">
              <w:rPr>
                <w:rFonts w:ascii="Times New Roman" w:eastAsia="Times New Roman" w:hAnsi="Times New Roman" w:cs="Times New Roman"/>
                <w:iCs/>
                <w:sz w:val="20"/>
                <w:szCs w:val="20"/>
                <w:lang w:val="bg-BG" w:eastAsia="bg-BG"/>
              </w:rPr>
              <w:t>към Директива 2013/34/ЕС (освен ако е МСП, което съществува по-малко от три години),</w:t>
            </w:r>
            <w:r w:rsidR="00A7508A" w:rsidRPr="00F35E38" w:rsidDel="00C34590">
              <w:rPr>
                <w:rFonts w:ascii="Times New Roman" w:eastAsia="Times New Roman" w:hAnsi="Times New Roman" w:cs="Times New Roman"/>
                <w:iCs/>
                <w:sz w:val="20"/>
                <w:szCs w:val="20"/>
                <w:lang w:val="bg-BG" w:eastAsia="bg-BG"/>
              </w:rPr>
              <w:t xml:space="preserve"> </w:t>
            </w:r>
            <w:r w:rsidR="00A7508A" w:rsidRPr="00F35E38">
              <w:rPr>
                <w:rFonts w:ascii="Times New Roman" w:eastAsia="Times New Roman" w:hAnsi="Times New Roman" w:cs="Times New Roman"/>
                <w:iCs/>
                <w:sz w:val="20"/>
                <w:szCs w:val="20"/>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A7508A" w:rsidRPr="00F35E38"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F35E38">
              <w:rPr>
                <w:rFonts w:ascii="Times New Roman" w:eastAsia="Times New Roman" w:hAnsi="Times New Roman" w:cs="Times New Roman"/>
                <w:iCs/>
                <w:sz w:val="20"/>
                <w:szCs w:val="20"/>
                <w:lang w:val="bg-BG" w:eastAsia="bg-BG"/>
              </w:rPr>
              <w:instrText xml:space="preserve"> FORMCHECKBOX </w:instrText>
            </w:r>
            <w:r w:rsidR="008B15C9">
              <w:rPr>
                <w:rFonts w:ascii="Times New Roman" w:eastAsia="Times New Roman" w:hAnsi="Times New Roman" w:cs="Times New Roman"/>
                <w:iCs/>
                <w:sz w:val="20"/>
                <w:szCs w:val="20"/>
                <w:lang w:val="bg-BG" w:eastAsia="bg-BG"/>
              </w:rPr>
            </w:r>
            <w:r w:rsidR="008B15C9">
              <w:rPr>
                <w:rFonts w:ascii="Times New Roman" w:eastAsia="Times New Roman" w:hAnsi="Times New Roman" w:cs="Times New Roman"/>
                <w:iCs/>
                <w:sz w:val="20"/>
                <w:szCs w:val="20"/>
                <w:lang w:val="bg-BG" w:eastAsia="bg-BG"/>
              </w:rPr>
              <w:fldChar w:fldCharType="separate"/>
            </w:r>
            <w:r w:rsidRPr="00F35E38">
              <w:rPr>
                <w:rFonts w:ascii="Times New Roman" w:eastAsia="Times New Roman" w:hAnsi="Times New Roman" w:cs="Times New Roman"/>
                <w:iCs/>
                <w:sz w:val="20"/>
                <w:szCs w:val="20"/>
                <w:lang w:val="bg-BG" w:eastAsia="bg-BG"/>
              </w:rPr>
              <w:fldChar w:fldCharType="end"/>
            </w:r>
          </w:p>
        </w:tc>
      </w:tr>
      <w:tr w:rsidR="00A7508A" w:rsidRPr="00F35E38" w:rsidTr="00DB53D5">
        <w:trPr>
          <w:trHeight w:val="710"/>
          <w:jc w:val="center"/>
        </w:trPr>
        <w:tc>
          <w:tcPr>
            <w:tcW w:w="7926" w:type="dxa"/>
            <w:shd w:val="clear" w:color="auto" w:fill="auto"/>
          </w:tcPr>
          <w:p w:rsidR="00A7508A" w:rsidRPr="00F35E38" w:rsidRDefault="00A7508A" w:rsidP="0072087C">
            <w:pPr>
              <w:spacing w:before="120" w:after="120" w:line="240" w:lineRule="auto"/>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t>2. Не е събирателно дружество, командитно дружество или едноличен търговец или други лица по Приложение II</w:t>
            </w:r>
            <w:r w:rsidRPr="00F35E38">
              <w:rPr>
                <w:rFonts w:ascii="Times New Roman" w:eastAsia="Times New Roman" w:hAnsi="Times New Roman" w:cs="Times New Roman"/>
                <w:sz w:val="20"/>
                <w:szCs w:val="20"/>
                <w:lang w:val="bg-BG" w:eastAsia="bg-BG"/>
              </w:rPr>
              <w:t xml:space="preserve"> </w:t>
            </w:r>
            <w:r w:rsidRPr="00F35E38">
              <w:rPr>
                <w:rFonts w:ascii="Times New Roman" w:eastAsia="Times New Roman" w:hAnsi="Times New Roman" w:cs="Times New Roman"/>
                <w:iCs/>
                <w:sz w:val="20"/>
                <w:szCs w:val="20"/>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A7508A" w:rsidRPr="00F35E38"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F35E38">
              <w:rPr>
                <w:rFonts w:ascii="Times New Roman" w:eastAsia="Times New Roman" w:hAnsi="Times New Roman" w:cs="Times New Roman"/>
                <w:iCs/>
                <w:sz w:val="20"/>
                <w:szCs w:val="20"/>
                <w:lang w:val="bg-BG" w:eastAsia="bg-BG"/>
              </w:rPr>
              <w:instrText xml:space="preserve"> FORMCHECKBOX </w:instrText>
            </w:r>
            <w:r w:rsidR="008B15C9">
              <w:rPr>
                <w:rFonts w:ascii="Times New Roman" w:eastAsia="Times New Roman" w:hAnsi="Times New Roman" w:cs="Times New Roman"/>
                <w:iCs/>
                <w:sz w:val="20"/>
                <w:szCs w:val="20"/>
                <w:lang w:val="bg-BG" w:eastAsia="bg-BG"/>
              </w:rPr>
            </w:r>
            <w:r w:rsidR="008B15C9">
              <w:rPr>
                <w:rFonts w:ascii="Times New Roman" w:eastAsia="Times New Roman" w:hAnsi="Times New Roman" w:cs="Times New Roman"/>
                <w:iCs/>
                <w:sz w:val="20"/>
                <w:szCs w:val="20"/>
                <w:lang w:val="bg-BG" w:eastAsia="bg-BG"/>
              </w:rPr>
              <w:fldChar w:fldCharType="separate"/>
            </w:r>
            <w:r w:rsidRPr="00F35E38">
              <w:rPr>
                <w:rFonts w:ascii="Times New Roman" w:eastAsia="Times New Roman" w:hAnsi="Times New Roman" w:cs="Times New Roman"/>
                <w:iCs/>
                <w:sz w:val="20"/>
                <w:szCs w:val="20"/>
                <w:lang w:val="bg-BG" w:eastAsia="bg-BG"/>
              </w:rPr>
              <w:fldChar w:fldCharType="end"/>
            </w:r>
          </w:p>
        </w:tc>
      </w:tr>
      <w:tr w:rsidR="00A7508A" w:rsidRPr="00F35E38" w:rsidTr="00DB53D5">
        <w:trPr>
          <w:trHeight w:val="710"/>
          <w:jc w:val="center"/>
        </w:trPr>
        <w:tc>
          <w:tcPr>
            <w:tcW w:w="7926" w:type="dxa"/>
            <w:shd w:val="clear" w:color="auto" w:fill="auto"/>
          </w:tcPr>
          <w:p w:rsidR="00A7508A" w:rsidRPr="00F35E38" w:rsidRDefault="00A7508A" w:rsidP="0072087C">
            <w:pPr>
              <w:spacing w:before="120" w:after="120" w:line="240" w:lineRule="auto"/>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lastRenderedPageBreak/>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A7508A" w:rsidRPr="00F35E38"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F35E38">
              <w:rPr>
                <w:rFonts w:ascii="Times New Roman" w:eastAsia="Times New Roman" w:hAnsi="Times New Roman" w:cs="Times New Roman"/>
                <w:iCs/>
                <w:sz w:val="20"/>
                <w:szCs w:val="20"/>
                <w:lang w:val="bg-BG" w:eastAsia="bg-BG"/>
              </w:rPr>
              <w:instrText xml:space="preserve"> FORMCHECKBOX </w:instrText>
            </w:r>
            <w:r w:rsidR="008B15C9">
              <w:rPr>
                <w:rFonts w:ascii="Times New Roman" w:eastAsia="Times New Roman" w:hAnsi="Times New Roman" w:cs="Times New Roman"/>
                <w:iCs/>
                <w:sz w:val="20"/>
                <w:szCs w:val="20"/>
                <w:lang w:val="bg-BG" w:eastAsia="bg-BG"/>
              </w:rPr>
            </w:r>
            <w:r w:rsidR="008B15C9">
              <w:rPr>
                <w:rFonts w:ascii="Times New Roman" w:eastAsia="Times New Roman" w:hAnsi="Times New Roman" w:cs="Times New Roman"/>
                <w:iCs/>
                <w:sz w:val="20"/>
                <w:szCs w:val="20"/>
                <w:lang w:val="bg-BG" w:eastAsia="bg-BG"/>
              </w:rPr>
              <w:fldChar w:fldCharType="separate"/>
            </w:r>
            <w:r w:rsidRPr="00F35E38">
              <w:rPr>
                <w:rFonts w:ascii="Times New Roman" w:eastAsia="Times New Roman" w:hAnsi="Times New Roman" w:cs="Times New Roman"/>
                <w:iCs/>
                <w:sz w:val="20"/>
                <w:szCs w:val="20"/>
                <w:lang w:val="bg-BG" w:eastAsia="bg-BG"/>
              </w:rPr>
              <w:fldChar w:fldCharType="end"/>
            </w:r>
          </w:p>
        </w:tc>
      </w:tr>
      <w:tr w:rsidR="00A7508A" w:rsidRPr="00F35E38" w:rsidTr="00DB53D5">
        <w:trPr>
          <w:trHeight w:val="710"/>
          <w:jc w:val="center"/>
        </w:trPr>
        <w:tc>
          <w:tcPr>
            <w:tcW w:w="7926" w:type="dxa"/>
            <w:shd w:val="clear" w:color="auto" w:fill="auto"/>
          </w:tcPr>
          <w:p w:rsidR="00A7508A" w:rsidRPr="00F35E38" w:rsidRDefault="00A7508A" w:rsidP="0072087C">
            <w:pPr>
              <w:spacing w:before="120" w:after="120" w:line="240" w:lineRule="auto"/>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rsidR="00A7508A" w:rsidRPr="00F35E38"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F35E38">
              <w:rPr>
                <w:rFonts w:ascii="Times New Roman" w:eastAsia="Times New Roman" w:hAnsi="Times New Roman" w:cs="Times New Roman"/>
                <w:iCs/>
                <w:sz w:val="20"/>
                <w:szCs w:val="20"/>
                <w:lang w:val="bg-BG" w:eastAsia="bg-BG"/>
              </w:rPr>
              <w:instrText xml:space="preserve"> FORMCHECKBOX </w:instrText>
            </w:r>
            <w:r w:rsidR="008B15C9">
              <w:rPr>
                <w:rFonts w:ascii="Times New Roman" w:eastAsia="Times New Roman" w:hAnsi="Times New Roman" w:cs="Times New Roman"/>
                <w:iCs/>
                <w:sz w:val="20"/>
                <w:szCs w:val="20"/>
                <w:lang w:val="bg-BG" w:eastAsia="bg-BG"/>
              </w:rPr>
            </w:r>
            <w:r w:rsidR="008B15C9">
              <w:rPr>
                <w:rFonts w:ascii="Times New Roman" w:eastAsia="Times New Roman" w:hAnsi="Times New Roman" w:cs="Times New Roman"/>
                <w:iCs/>
                <w:sz w:val="20"/>
                <w:szCs w:val="20"/>
                <w:lang w:val="bg-BG" w:eastAsia="bg-BG"/>
              </w:rPr>
              <w:fldChar w:fldCharType="separate"/>
            </w:r>
            <w:r w:rsidRPr="00F35E38">
              <w:rPr>
                <w:rFonts w:ascii="Times New Roman" w:eastAsia="Times New Roman" w:hAnsi="Times New Roman" w:cs="Times New Roman"/>
                <w:iCs/>
                <w:sz w:val="20"/>
                <w:szCs w:val="20"/>
                <w:lang w:val="bg-BG" w:eastAsia="bg-BG"/>
              </w:rPr>
              <w:fldChar w:fldCharType="end"/>
            </w:r>
          </w:p>
        </w:tc>
      </w:tr>
    </w:tbl>
    <w:p w:rsidR="00730873" w:rsidRPr="00F35E38" w:rsidRDefault="00730873" w:rsidP="0072087C">
      <w:pPr>
        <w:spacing w:before="120" w:after="120" w:line="240" w:lineRule="auto"/>
        <w:rPr>
          <w:rFonts w:ascii="Times New Roman" w:hAnsi="Times New Roman" w:cs="Times New Roman"/>
          <w:b/>
          <w:lang w:val="bg-BG"/>
        </w:rPr>
      </w:pPr>
    </w:p>
    <w:p w:rsidR="00693B84" w:rsidRPr="00F35E38" w:rsidRDefault="00693B84" w:rsidP="0072087C">
      <w:pPr>
        <w:spacing w:before="120" w:after="120" w:line="240" w:lineRule="auto"/>
        <w:rPr>
          <w:rFonts w:ascii="Times New Roman" w:hAnsi="Times New Roman" w:cs="Times New Roman"/>
          <w:b/>
          <w:lang w:val="bg-BG"/>
        </w:rPr>
      </w:pPr>
    </w:p>
    <w:p w:rsidR="00342BAB" w:rsidRPr="00F35E38" w:rsidRDefault="00342BAB" w:rsidP="00730873">
      <w:pPr>
        <w:pStyle w:val="ListParagraph"/>
        <w:spacing w:before="120" w:after="120" w:line="240" w:lineRule="auto"/>
        <w:ind w:left="0"/>
        <w:contextualSpacing w:val="0"/>
        <w:jc w:val="center"/>
        <w:rPr>
          <w:rFonts w:ascii="Times New Roman" w:hAnsi="Times New Roman" w:cs="Times New Roman"/>
          <w:b/>
          <w:lang w:val="bg-BG"/>
        </w:rPr>
      </w:pPr>
      <w:r w:rsidRPr="00F35E38">
        <w:rPr>
          <w:rFonts w:ascii="Times New Roman" w:hAnsi="Times New Roman" w:cs="Times New Roman"/>
          <w:b/>
          <w:lang w:val="bg-BG"/>
        </w:rPr>
        <w:t>В случай че представляваното от Вас предприятие е получавало държавна/минимална помощ, моля попълнете таблицата по</w:t>
      </w:r>
      <w:r w:rsidR="00730873" w:rsidRPr="00F35E38">
        <w:rPr>
          <w:rFonts w:ascii="Times New Roman" w:hAnsi="Times New Roman" w:cs="Times New Roman"/>
          <w:b/>
          <w:lang w:val="bg-BG"/>
        </w:rPr>
        <w:t>-</w:t>
      </w:r>
      <w:r w:rsidRPr="00F35E38">
        <w:rPr>
          <w:rFonts w:ascii="Times New Roman" w:hAnsi="Times New Roman" w:cs="Times New Roman"/>
          <w:b/>
          <w:lang w:val="bg-BG"/>
        </w:rPr>
        <w:t>долу:</w:t>
      </w:r>
    </w:p>
    <w:p w:rsidR="00E9588C" w:rsidRPr="00F35E38" w:rsidRDefault="00E9588C" w:rsidP="00730873">
      <w:pPr>
        <w:pStyle w:val="ListParagraph"/>
        <w:spacing w:before="120" w:after="120" w:line="240" w:lineRule="auto"/>
        <w:ind w:left="0"/>
        <w:contextualSpacing w:val="0"/>
        <w:jc w:val="center"/>
        <w:rPr>
          <w:rFonts w:ascii="Times New Roman" w:hAnsi="Times New Roman" w:cs="Times New Roman"/>
          <w:b/>
          <w:lang w:val="bg-BG"/>
        </w:rPr>
      </w:pPr>
    </w:p>
    <w:p w:rsidR="00693B84" w:rsidRPr="00F35E38" w:rsidRDefault="00693B84" w:rsidP="00730873">
      <w:pPr>
        <w:pStyle w:val="ListParagraph"/>
        <w:spacing w:before="120" w:after="120" w:line="240" w:lineRule="auto"/>
        <w:ind w:left="0"/>
        <w:contextualSpacing w:val="0"/>
        <w:jc w:val="center"/>
        <w:rPr>
          <w:rFonts w:ascii="Times New Roman" w:hAnsi="Times New Roman" w:cs="Times New Roman"/>
          <w:b/>
          <w:lang w:val="bg-BG"/>
        </w:rPr>
      </w:pPr>
    </w:p>
    <w:p w:rsidR="00342BAB" w:rsidRPr="00F35E38" w:rsidRDefault="00342BAB" w:rsidP="0072087C">
      <w:pPr>
        <w:spacing w:before="120" w:after="120" w:line="240" w:lineRule="auto"/>
        <w:rPr>
          <w:rFonts w:ascii="Times New Roman" w:eastAsia="Times New Roman" w:hAnsi="Times New Roman" w:cs="Times New Roman"/>
          <w:b/>
          <w:snapToGrid w:val="0"/>
          <w:kern w:val="28"/>
          <w:lang w:val="bg-BG"/>
        </w:rPr>
      </w:pPr>
      <w:r w:rsidRPr="00F35E38">
        <w:rPr>
          <w:rFonts w:ascii="Times New Roman" w:eastAsia="Times New Roman" w:hAnsi="Times New Roman" w:cs="Times New Roman"/>
          <w:b/>
          <w:snapToGrid w:val="0"/>
          <w:kern w:val="28"/>
          <w:lang w:val="bg-BG"/>
        </w:rPr>
        <w:t>Таблица № 1</w:t>
      </w:r>
    </w:p>
    <w:p w:rsidR="00342BAB" w:rsidRPr="00F35E38" w:rsidRDefault="00342BAB" w:rsidP="0072087C">
      <w:pPr>
        <w:spacing w:before="120" w:after="120" w:line="240" w:lineRule="auto"/>
        <w:jc w:val="center"/>
        <w:rPr>
          <w:rFonts w:ascii="Times New Roman" w:eastAsia="Times New Roman" w:hAnsi="Times New Roman" w:cs="Times New Roman"/>
          <w:b/>
          <w:snapToGrid w:val="0"/>
          <w:kern w:val="28"/>
          <w:lang w:val="bg-BG"/>
        </w:rPr>
      </w:pPr>
      <w:r w:rsidRPr="00F35E38">
        <w:rPr>
          <w:rFonts w:ascii="Times New Roman" w:eastAsia="Times New Roman" w:hAnsi="Times New Roman" w:cs="Times New Roman"/>
          <w:b/>
          <w:snapToGrid w:val="0"/>
          <w:kern w:val="28"/>
          <w:lang w:val="bg-BG"/>
        </w:rPr>
        <w:t>Получена държавна/минимална помощ</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705"/>
        <w:gridCol w:w="1447"/>
        <w:gridCol w:w="1246"/>
        <w:gridCol w:w="1840"/>
      </w:tblGrid>
      <w:tr w:rsidR="00342BAB" w:rsidRPr="00F35E38" w:rsidTr="00730873">
        <w:trPr>
          <w:trHeight w:val="1070"/>
          <w:jc w:val="center"/>
        </w:trPr>
        <w:tc>
          <w:tcPr>
            <w:tcW w:w="1129"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Категория</w:t>
            </w:r>
          </w:p>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помощ</w:t>
            </w:r>
          </w:p>
        </w:tc>
        <w:tc>
          <w:tcPr>
            <w:tcW w:w="1323"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Година на предоставяне</w:t>
            </w:r>
          </w:p>
        </w:tc>
        <w:tc>
          <w:tcPr>
            <w:tcW w:w="1181" w:type="dxa"/>
            <w:shd w:val="clear" w:color="auto" w:fill="D9D9D9"/>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Район на планиране (NUTS II), в който е предоставена помощта</w:t>
            </w:r>
          </w:p>
        </w:tc>
        <w:tc>
          <w:tcPr>
            <w:tcW w:w="1181"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Размер на помощта</w:t>
            </w:r>
          </w:p>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(в лева)</w:t>
            </w:r>
          </w:p>
        </w:tc>
        <w:tc>
          <w:tcPr>
            <w:tcW w:w="1705"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napToGrid w:val="0"/>
                <w:kern w:val="28"/>
                <w:sz w:val="18"/>
                <w:szCs w:val="18"/>
                <w:lang w:val="bg-BG"/>
              </w:rPr>
            </w:pPr>
            <w:r w:rsidRPr="00F35E38">
              <w:rPr>
                <w:rFonts w:ascii="Times New Roman" w:eastAsia="Times New Roman" w:hAnsi="Times New Roman" w:cs="Times New Roman"/>
                <w:b/>
                <w:snapToGrid w:val="0"/>
                <w:kern w:val="28"/>
                <w:sz w:val="18"/>
                <w:szCs w:val="18"/>
                <w:lang w:val="bg-BG"/>
              </w:rPr>
              <w:t>Разходи</w:t>
            </w:r>
            <w:r w:rsidRPr="00F35E38">
              <w:rPr>
                <w:rFonts w:ascii="Times New Roman" w:eastAsia="Times New Roman" w:hAnsi="Times New Roman" w:cs="Times New Roman"/>
                <w:b/>
                <w:snapToGrid w:val="0"/>
                <w:kern w:val="28"/>
                <w:sz w:val="18"/>
                <w:szCs w:val="18"/>
                <w:vertAlign w:val="superscript"/>
                <w:lang w:val="bg-BG"/>
              </w:rPr>
              <w:footnoteReference w:id="2"/>
            </w:r>
            <w:r w:rsidRPr="00F35E38">
              <w:rPr>
                <w:rFonts w:ascii="Times New Roman" w:eastAsia="Times New Roman" w:hAnsi="Times New Roman" w:cs="Times New Roman"/>
                <w:b/>
                <w:snapToGrid w:val="0"/>
                <w:kern w:val="28"/>
                <w:sz w:val="18"/>
                <w:szCs w:val="18"/>
                <w:lang w:val="bg-BG"/>
              </w:rPr>
              <w:t>,</w:t>
            </w:r>
          </w:p>
          <w:p w:rsidR="00342BAB" w:rsidRPr="00F35E38" w:rsidRDefault="00342BAB" w:rsidP="0072087C">
            <w:pPr>
              <w:spacing w:before="120" w:after="120" w:line="240" w:lineRule="auto"/>
              <w:jc w:val="center"/>
              <w:rPr>
                <w:rFonts w:ascii="Times New Roman" w:eastAsia="Times New Roman" w:hAnsi="Times New Roman" w:cs="Times New Roman"/>
                <w:b/>
                <w:snapToGrid w:val="0"/>
                <w:kern w:val="28"/>
                <w:sz w:val="18"/>
                <w:szCs w:val="18"/>
                <w:lang w:val="bg-BG"/>
              </w:rPr>
            </w:pPr>
            <w:r w:rsidRPr="00F35E38">
              <w:rPr>
                <w:rFonts w:ascii="Times New Roman" w:eastAsia="Times New Roman" w:hAnsi="Times New Roman" w:cs="Times New Roman"/>
                <w:b/>
                <w:snapToGrid w:val="0"/>
                <w:kern w:val="28"/>
                <w:sz w:val="18"/>
                <w:szCs w:val="18"/>
                <w:lang w:val="bg-BG"/>
              </w:rPr>
              <w:t>за които е предоставена</w:t>
            </w:r>
          </w:p>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napToGrid w:val="0"/>
                <w:kern w:val="28"/>
                <w:sz w:val="18"/>
                <w:szCs w:val="18"/>
                <w:lang w:val="bg-BG"/>
              </w:rPr>
              <w:t>помощта</w:t>
            </w:r>
          </w:p>
        </w:tc>
        <w:tc>
          <w:tcPr>
            <w:tcW w:w="1447" w:type="dxa"/>
            <w:shd w:val="clear" w:color="auto" w:fill="D9D9D9"/>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Размер на допустимите разходи върху които е приложен интензитета на помощта</w:t>
            </w:r>
          </w:p>
        </w:tc>
        <w:tc>
          <w:tcPr>
            <w:tcW w:w="1246"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Интензитет на помощта, %</w:t>
            </w:r>
          </w:p>
        </w:tc>
        <w:tc>
          <w:tcPr>
            <w:tcW w:w="1840"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napToGrid w:val="0"/>
                <w:kern w:val="28"/>
                <w:sz w:val="18"/>
                <w:szCs w:val="18"/>
                <w:lang w:val="bg-BG"/>
              </w:rPr>
            </w:pPr>
            <w:r w:rsidRPr="00F35E38">
              <w:rPr>
                <w:rFonts w:ascii="Times New Roman" w:eastAsia="Times New Roman" w:hAnsi="Times New Roman" w:cs="Times New Roman"/>
                <w:b/>
                <w:snapToGrid w:val="0"/>
                <w:kern w:val="28"/>
                <w:sz w:val="18"/>
                <w:szCs w:val="18"/>
                <w:lang w:val="bg-BG"/>
              </w:rPr>
              <w:t>Орган,</w:t>
            </w:r>
          </w:p>
          <w:p w:rsidR="00342BAB" w:rsidRPr="00F35E38" w:rsidDel="00B120A0"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napToGrid w:val="0"/>
                <w:kern w:val="28"/>
                <w:sz w:val="18"/>
                <w:szCs w:val="18"/>
                <w:lang w:val="bg-BG"/>
              </w:rPr>
              <w:t>предоставил помощта</w:t>
            </w: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sz w:val="20"/>
                <w:szCs w:val="20"/>
                <w:lang w:val="bg-BG" w:eastAsia="bg-BG"/>
              </w:rPr>
            </w:pPr>
            <w:r w:rsidRPr="00F35E38">
              <w:rPr>
                <w:rFonts w:ascii="Times New Roman" w:eastAsia="Times New Roman" w:hAnsi="Times New Roman" w:cs="Times New Roman"/>
                <w:b/>
                <w:sz w:val="20"/>
                <w:szCs w:val="20"/>
                <w:lang w:val="bg-BG" w:eastAsia="bg-BG"/>
              </w:rPr>
              <w:t>Общо:</w:t>
            </w:r>
          </w:p>
        </w:tc>
        <w:tc>
          <w:tcPr>
            <w:tcW w:w="1181"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bl>
    <w:p w:rsidR="00693B84" w:rsidRPr="00F35E38" w:rsidRDefault="00693B84" w:rsidP="00E9588C">
      <w:pPr>
        <w:spacing w:before="120" w:after="120" w:line="240" w:lineRule="auto"/>
        <w:jc w:val="both"/>
        <w:rPr>
          <w:rFonts w:ascii="Times New Roman" w:eastAsia="Times New Roman" w:hAnsi="Times New Roman" w:cs="Times New Roman"/>
          <w:b/>
          <w:i/>
          <w:sz w:val="20"/>
          <w:szCs w:val="20"/>
          <w:u w:val="single"/>
          <w:lang w:val="bg-BG" w:eastAsia="bg-BG"/>
        </w:rPr>
      </w:pPr>
    </w:p>
    <w:p w:rsidR="00E9588C" w:rsidRPr="00F35E38" w:rsidRDefault="00E9588C" w:rsidP="00E9588C">
      <w:pPr>
        <w:spacing w:before="120" w:after="120" w:line="240" w:lineRule="auto"/>
        <w:jc w:val="both"/>
        <w:rPr>
          <w:rFonts w:ascii="Times New Roman" w:eastAsia="Times New Roman" w:hAnsi="Times New Roman" w:cs="Times New Roman"/>
          <w:b/>
          <w:i/>
          <w:sz w:val="20"/>
          <w:szCs w:val="20"/>
          <w:u w:val="single"/>
          <w:lang w:val="bg-BG" w:eastAsia="bg-BG"/>
        </w:rPr>
      </w:pPr>
      <w:r w:rsidRPr="00F35E38">
        <w:rPr>
          <w:rFonts w:ascii="Times New Roman" w:eastAsia="Times New Roman" w:hAnsi="Times New Roman" w:cs="Times New Roman"/>
          <w:b/>
          <w:i/>
          <w:sz w:val="20"/>
          <w:szCs w:val="20"/>
          <w:u w:val="single"/>
          <w:lang w:val="bg-BG" w:eastAsia="bg-BG"/>
        </w:rPr>
        <w:t>Забележки във връзка с Таблица № 1</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Следва да имате предвид, че</w:t>
      </w:r>
      <w:r w:rsidRPr="00F35E38">
        <w:rPr>
          <w:rFonts w:ascii="Times New Roman" w:eastAsia="Times New Roman" w:hAnsi="Times New Roman" w:cs="Times New Roman"/>
          <w:sz w:val="20"/>
          <w:szCs w:val="20"/>
          <w:lang w:val="bg-BG" w:eastAsia="bg-BG"/>
        </w:rPr>
        <w:t xml:space="preserve"> </w:t>
      </w:r>
      <w:r w:rsidRPr="00F35E38">
        <w:rPr>
          <w:rFonts w:ascii="Times New Roman" w:eastAsia="Times New Roman" w:hAnsi="Times New Roman" w:cs="Times New Roman"/>
          <w:i/>
          <w:sz w:val="20"/>
          <w:szCs w:val="20"/>
          <w:lang w:val="bg-BG" w:eastAsia="bg-BG"/>
        </w:rPr>
        <w:t>държавната помощ може да бъде директна или индиректна държавна помощ:</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1.1. Директна - директен трансфер на средства към представляваното от Вас предприятие или</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w:t>
      </w:r>
      <w:r w:rsidRPr="00F35E38">
        <w:rPr>
          <w:rFonts w:ascii="Times New Roman" w:eastAsia="Times New Roman" w:hAnsi="Times New Roman" w:cs="Times New Roman"/>
          <w:i/>
          <w:sz w:val="20"/>
          <w:szCs w:val="20"/>
          <w:lang w:val="bg-BG" w:eastAsia="bg-BG"/>
        </w:rPr>
        <w:lastRenderedPageBreak/>
        <w:t xml:space="preserve">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С оглед попълване на горната таблица следва да имате предвид, че</w:t>
      </w:r>
      <w:r w:rsidRPr="00F35E38">
        <w:rPr>
          <w:rFonts w:ascii="Times New Roman" w:eastAsia="Times New Roman" w:hAnsi="Times New Roman" w:cs="Times New Roman"/>
          <w:sz w:val="20"/>
          <w:szCs w:val="20"/>
          <w:lang w:val="bg-BG" w:eastAsia="bg-BG"/>
        </w:rPr>
        <w:t xml:space="preserve"> </w:t>
      </w:r>
      <w:r w:rsidRPr="00F35E38">
        <w:rPr>
          <w:rFonts w:ascii="Times New Roman" w:eastAsia="Times New Roman" w:hAnsi="Times New Roman" w:cs="Times New Roman"/>
          <w:i/>
          <w:sz w:val="20"/>
          <w:szCs w:val="20"/>
          <w:lang w:val="bg-BG" w:eastAsia="bg-BG"/>
        </w:rPr>
        <w:t xml:space="preserve">помощта се счита за получена </w:t>
      </w:r>
      <w:r w:rsidRPr="00F35E38">
        <w:rPr>
          <w:rFonts w:ascii="Times New Roman" w:eastAsia="Times New Roman" w:hAnsi="Times New Roman" w:cs="Times New Roman"/>
          <w:b/>
          <w:i/>
          <w:sz w:val="20"/>
          <w:szCs w:val="20"/>
          <w:lang w:val="bg-BG" w:eastAsia="bg-BG"/>
        </w:rPr>
        <w:t>от датата на сключване на договор</w:t>
      </w:r>
      <w:r w:rsidRPr="00F35E38">
        <w:rPr>
          <w:rFonts w:ascii="Times New Roman" w:eastAsia="Times New Roman" w:hAnsi="Times New Roman" w:cs="Times New Roman"/>
          <w:i/>
          <w:sz w:val="20"/>
          <w:szCs w:val="20"/>
          <w:lang w:val="bg-BG" w:eastAsia="bg-BG"/>
        </w:rPr>
        <w:t xml:space="preserve"> за предоставянето й или </w:t>
      </w:r>
      <w:r w:rsidRPr="00F35E38">
        <w:rPr>
          <w:rFonts w:ascii="Times New Roman" w:eastAsia="Times New Roman" w:hAnsi="Times New Roman" w:cs="Times New Roman"/>
          <w:b/>
          <w:i/>
          <w:sz w:val="20"/>
          <w:szCs w:val="20"/>
          <w:lang w:val="bg-BG" w:eastAsia="bg-BG"/>
        </w:rPr>
        <w:t>от датата на издаване на друг документ,</w:t>
      </w:r>
      <w:r w:rsidRPr="00F35E38">
        <w:rPr>
          <w:rFonts w:ascii="Times New Roman" w:eastAsia="Times New Roman" w:hAnsi="Times New Roman" w:cs="Times New Roman"/>
          <w:i/>
          <w:sz w:val="20"/>
          <w:szCs w:val="20"/>
          <w:lang w:val="bg-BG" w:eastAsia="bg-BG"/>
        </w:rPr>
        <w:t xml:space="preserve"> който дава на бенефициера законовото право да получи помощта.</w:t>
      </w:r>
    </w:p>
    <w:p w:rsidR="007D659A" w:rsidRPr="00F35E38" w:rsidRDefault="007D659A" w:rsidP="0072087C">
      <w:pPr>
        <w:spacing w:before="120" w:after="120" w:line="240" w:lineRule="auto"/>
        <w:rPr>
          <w:rFonts w:ascii="Times New Roman" w:eastAsia="Times New Roman" w:hAnsi="Times New Roman" w:cs="Times New Roman"/>
          <w:b/>
          <w:snapToGrid w:val="0"/>
          <w:kern w:val="28"/>
        </w:rPr>
      </w:pPr>
    </w:p>
    <w:p w:rsidR="002E6141" w:rsidRPr="00F35E38" w:rsidRDefault="002E6141" w:rsidP="0072087C">
      <w:pPr>
        <w:spacing w:before="120" w:after="120" w:line="240" w:lineRule="auto"/>
        <w:rPr>
          <w:rFonts w:ascii="Times New Roman" w:eastAsia="Times New Roman" w:hAnsi="Times New Roman" w:cs="Times New Roman"/>
          <w:b/>
          <w:snapToGrid w:val="0"/>
          <w:kern w:val="28"/>
          <w:lang w:val="bg-BG"/>
        </w:rPr>
      </w:pPr>
      <w:r w:rsidRPr="00F35E38">
        <w:rPr>
          <w:rFonts w:ascii="Times New Roman" w:eastAsia="Times New Roman" w:hAnsi="Times New Roman" w:cs="Times New Roman"/>
          <w:b/>
          <w:snapToGrid w:val="0"/>
          <w:kern w:val="28"/>
          <w:lang w:val="bg-BG"/>
        </w:rPr>
        <w:t>Таблица № 2</w:t>
      </w:r>
    </w:p>
    <w:p w:rsidR="002E6141" w:rsidRPr="00F35E38" w:rsidRDefault="002E6141" w:rsidP="0072087C">
      <w:pPr>
        <w:spacing w:before="120" w:after="120" w:line="240" w:lineRule="auto"/>
        <w:jc w:val="center"/>
        <w:rPr>
          <w:rFonts w:ascii="Times New Roman" w:eastAsia="Times New Roman" w:hAnsi="Times New Roman" w:cs="Times New Roman"/>
          <w:b/>
          <w:i/>
          <w:u w:val="single"/>
          <w:lang w:val="bg-BG" w:eastAsia="bg-BG"/>
        </w:rPr>
      </w:pPr>
      <w:r w:rsidRPr="00F35E38">
        <w:rPr>
          <w:rFonts w:ascii="Times New Roman" w:eastAsia="Times New Roman" w:hAnsi="Times New Roman" w:cs="Times New Roman"/>
          <w:b/>
          <w:i/>
          <w:u w:val="single"/>
          <w:lang w:val="bg-BG" w:eastAsia="bg-BG"/>
        </w:rPr>
        <w:t>Единен инвестиционен проект</w:t>
      </w:r>
      <w:r w:rsidRPr="00F35E38">
        <w:rPr>
          <w:rFonts w:ascii="Times New Roman" w:eastAsia="Times New Roman" w:hAnsi="Times New Roman" w:cs="Times New Roman"/>
          <w:b/>
          <w:i/>
          <w:u w:val="single"/>
          <w:vertAlign w:val="superscript"/>
          <w:lang w:val="bg-BG" w:eastAsia="bg-BG"/>
        </w:rPr>
        <w:endnoteReference w:id="1"/>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1012"/>
        <w:gridCol w:w="1440"/>
        <w:gridCol w:w="996"/>
        <w:gridCol w:w="1296"/>
        <w:gridCol w:w="1696"/>
        <w:gridCol w:w="1396"/>
        <w:gridCol w:w="997"/>
        <w:gridCol w:w="1195"/>
        <w:gridCol w:w="18"/>
      </w:tblGrid>
      <w:tr w:rsidR="002E6141" w:rsidRPr="00F35E38" w:rsidTr="00E9588C">
        <w:trPr>
          <w:gridAfter w:val="1"/>
          <w:wAfter w:w="18" w:type="dxa"/>
          <w:trHeight w:val="2960"/>
          <w:jc w:val="center"/>
        </w:trPr>
        <w:tc>
          <w:tcPr>
            <w:tcW w:w="991" w:type="dxa"/>
            <w:gridSpan w:val="2"/>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 xml:space="preserve">ЕИК </w:t>
            </w:r>
          </w:p>
          <w:p w:rsidR="002E6141" w:rsidRPr="00F35E38" w:rsidRDefault="002E6141" w:rsidP="0072087C">
            <w:pPr>
              <w:spacing w:before="120" w:after="120" w:line="240" w:lineRule="auto"/>
              <w:jc w:val="center"/>
              <w:rPr>
                <w:rFonts w:ascii="Times New Roman" w:eastAsia="Times New Roman" w:hAnsi="Times New Roman" w:cs="Times New Roman"/>
                <w:i/>
                <w:sz w:val="16"/>
                <w:szCs w:val="16"/>
                <w:lang w:val="bg-BG" w:eastAsia="bg-BG"/>
              </w:rPr>
            </w:pPr>
            <w:r w:rsidRPr="00F35E38">
              <w:rPr>
                <w:rFonts w:ascii="Times New Roman" w:eastAsia="Times New Roman" w:hAnsi="Times New Roman" w:cs="Times New Roman"/>
                <w:i/>
                <w:sz w:val="16"/>
                <w:szCs w:val="16"/>
                <w:lang w:val="bg-BG" w:eastAsia="bg-BG"/>
              </w:rPr>
              <w:t xml:space="preserve">(на кандидата и на всяко едно от свързаните предприятия) </w:t>
            </w:r>
          </w:p>
        </w:tc>
        <w:tc>
          <w:tcPr>
            <w:tcW w:w="1012" w:type="dxa"/>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Наименование</w:t>
            </w:r>
          </w:p>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i/>
                <w:sz w:val="16"/>
                <w:szCs w:val="16"/>
                <w:lang w:val="bg-BG" w:eastAsia="bg-BG"/>
              </w:rPr>
              <w:t>(на кандидата и на всяко едно от предприятията, включени в групата предприятия)</w:t>
            </w:r>
          </w:p>
        </w:tc>
        <w:tc>
          <w:tcPr>
            <w:tcW w:w="1440" w:type="dxa"/>
            <w:shd w:val="clear" w:color="auto" w:fill="D9D9D9"/>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Дата на започване на работата първоначалната инвестиция</w:t>
            </w:r>
          </w:p>
          <w:p w:rsidR="002E6141" w:rsidRPr="00F35E38" w:rsidRDefault="002E6141" w:rsidP="0072087C">
            <w:pPr>
              <w:spacing w:before="120" w:after="120" w:line="240" w:lineRule="auto"/>
              <w:jc w:val="center"/>
              <w:rPr>
                <w:rFonts w:ascii="Times New Roman" w:eastAsia="Times New Roman" w:hAnsi="Times New Roman" w:cs="Times New Roman"/>
                <w:i/>
                <w:sz w:val="16"/>
                <w:szCs w:val="16"/>
                <w:lang w:val="bg-BG" w:eastAsia="bg-BG"/>
              </w:rPr>
            </w:pPr>
            <w:r w:rsidRPr="00F35E38">
              <w:rPr>
                <w:rFonts w:ascii="Times New Roman" w:eastAsia="Times New Roman" w:hAnsi="Times New Roman" w:cs="Times New Roman"/>
                <w:i/>
                <w:sz w:val="16"/>
                <w:szCs w:val="16"/>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rsidR="002E6141" w:rsidRPr="00F35E38" w:rsidRDefault="002E6141" w:rsidP="00730873">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Размер на допустимите разходи върху които е приложен интензитета на помощта</w:t>
            </w:r>
          </w:p>
        </w:tc>
        <w:tc>
          <w:tcPr>
            <w:tcW w:w="1396" w:type="dxa"/>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napToGrid w:val="0"/>
                <w:kern w:val="28"/>
                <w:sz w:val="16"/>
                <w:szCs w:val="16"/>
                <w:lang w:val="bg-BG"/>
              </w:rPr>
            </w:pPr>
            <w:r w:rsidRPr="00F35E38">
              <w:rPr>
                <w:rFonts w:ascii="Times New Roman" w:eastAsia="Times New Roman" w:hAnsi="Times New Roman" w:cs="Times New Roman"/>
                <w:b/>
                <w:snapToGrid w:val="0"/>
                <w:kern w:val="28"/>
                <w:sz w:val="16"/>
                <w:szCs w:val="16"/>
                <w:lang w:val="bg-BG"/>
              </w:rPr>
              <w:t>Разходи</w:t>
            </w:r>
            <w:r w:rsidRPr="00F35E38">
              <w:rPr>
                <w:rFonts w:ascii="Times New Roman" w:eastAsia="Times New Roman" w:hAnsi="Times New Roman" w:cs="Times New Roman"/>
                <w:b/>
                <w:snapToGrid w:val="0"/>
                <w:kern w:val="28"/>
                <w:sz w:val="16"/>
                <w:szCs w:val="16"/>
                <w:vertAlign w:val="superscript"/>
                <w:lang w:val="bg-BG"/>
              </w:rPr>
              <w:footnoteReference w:id="3"/>
            </w:r>
            <w:r w:rsidRPr="00F35E38">
              <w:rPr>
                <w:rFonts w:ascii="Times New Roman" w:eastAsia="Times New Roman" w:hAnsi="Times New Roman" w:cs="Times New Roman"/>
                <w:b/>
                <w:snapToGrid w:val="0"/>
                <w:kern w:val="28"/>
                <w:sz w:val="16"/>
                <w:szCs w:val="16"/>
                <w:lang w:val="bg-BG"/>
              </w:rPr>
              <w:t>,</w:t>
            </w:r>
          </w:p>
          <w:p w:rsidR="002E6141" w:rsidRPr="00F35E38" w:rsidRDefault="002E6141" w:rsidP="0072087C">
            <w:pPr>
              <w:spacing w:before="120" w:after="120" w:line="240" w:lineRule="auto"/>
              <w:jc w:val="center"/>
              <w:rPr>
                <w:rFonts w:ascii="Times New Roman" w:eastAsia="Times New Roman" w:hAnsi="Times New Roman" w:cs="Times New Roman"/>
                <w:b/>
                <w:snapToGrid w:val="0"/>
                <w:kern w:val="28"/>
                <w:sz w:val="16"/>
                <w:szCs w:val="16"/>
                <w:lang w:val="bg-BG"/>
              </w:rPr>
            </w:pPr>
            <w:r w:rsidRPr="00F35E38">
              <w:rPr>
                <w:rFonts w:ascii="Times New Roman" w:eastAsia="Times New Roman" w:hAnsi="Times New Roman" w:cs="Times New Roman"/>
                <w:b/>
                <w:snapToGrid w:val="0"/>
                <w:kern w:val="28"/>
                <w:sz w:val="16"/>
                <w:szCs w:val="16"/>
                <w:lang w:val="bg-BG"/>
              </w:rPr>
              <w:t>за които е предоставена</w:t>
            </w:r>
          </w:p>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napToGrid w:val="0"/>
                <w:kern w:val="28"/>
                <w:sz w:val="16"/>
                <w:szCs w:val="16"/>
                <w:lang w:val="bg-BG"/>
              </w:rPr>
              <w:t>помощта</w:t>
            </w:r>
          </w:p>
        </w:tc>
        <w:tc>
          <w:tcPr>
            <w:tcW w:w="997" w:type="dxa"/>
            <w:shd w:val="clear" w:color="auto" w:fill="D9D9D9"/>
          </w:tcPr>
          <w:p w:rsidR="00E9588C" w:rsidRPr="00F35E38" w:rsidRDefault="00E9588C" w:rsidP="0072087C">
            <w:pPr>
              <w:spacing w:before="120" w:after="120" w:line="240" w:lineRule="auto"/>
              <w:jc w:val="center"/>
              <w:rPr>
                <w:rFonts w:ascii="Times New Roman" w:eastAsia="Times New Roman" w:hAnsi="Times New Roman" w:cs="Times New Roman"/>
                <w:b/>
                <w:sz w:val="16"/>
                <w:szCs w:val="16"/>
                <w:lang w:val="bg-BG" w:eastAsia="bg-BG"/>
              </w:rPr>
            </w:pPr>
          </w:p>
          <w:p w:rsidR="00E9588C" w:rsidRPr="00F35E38" w:rsidRDefault="00E9588C" w:rsidP="0072087C">
            <w:pPr>
              <w:spacing w:before="120" w:after="120" w:line="240" w:lineRule="auto"/>
              <w:jc w:val="center"/>
              <w:rPr>
                <w:rFonts w:ascii="Times New Roman" w:eastAsia="Times New Roman" w:hAnsi="Times New Roman" w:cs="Times New Roman"/>
                <w:b/>
                <w:sz w:val="16"/>
                <w:szCs w:val="16"/>
                <w:lang w:val="bg-BG" w:eastAsia="bg-BG"/>
              </w:rPr>
            </w:pPr>
          </w:p>
          <w:p w:rsidR="00E9588C" w:rsidRPr="00F35E38" w:rsidRDefault="00E9588C" w:rsidP="0072087C">
            <w:pPr>
              <w:spacing w:before="120" w:after="120" w:line="240" w:lineRule="auto"/>
              <w:jc w:val="center"/>
              <w:rPr>
                <w:rFonts w:ascii="Times New Roman" w:eastAsia="Times New Roman" w:hAnsi="Times New Roman" w:cs="Times New Roman"/>
                <w:b/>
                <w:sz w:val="16"/>
                <w:szCs w:val="16"/>
                <w:lang w:val="bg-BG" w:eastAsia="bg-BG"/>
              </w:rPr>
            </w:pPr>
          </w:p>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Размер на помощта</w:t>
            </w:r>
          </w:p>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(в лева)</w:t>
            </w:r>
          </w:p>
        </w:tc>
        <w:tc>
          <w:tcPr>
            <w:tcW w:w="1195" w:type="dxa"/>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napToGrid w:val="0"/>
                <w:kern w:val="28"/>
                <w:sz w:val="16"/>
                <w:szCs w:val="16"/>
                <w:lang w:val="bg-BG"/>
              </w:rPr>
            </w:pPr>
            <w:r w:rsidRPr="00F35E38">
              <w:rPr>
                <w:rFonts w:ascii="Times New Roman" w:eastAsia="Times New Roman" w:hAnsi="Times New Roman" w:cs="Times New Roman"/>
                <w:b/>
                <w:snapToGrid w:val="0"/>
                <w:kern w:val="28"/>
                <w:sz w:val="16"/>
                <w:szCs w:val="16"/>
                <w:lang w:val="bg-BG"/>
              </w:rPr>
              <w:t xml:space="preserve">Орган, </w:t>
            </w:r>
          </w:p>
          <w:p w:rsidR="002E6141" w:rsidRPr="00F35E38" w:rsidDel="00B120A0"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napToGrid w:val="0"/>
                <w:kern w:val="28"/>
                <w:sz w:val="16"/>
                <w:szCs w:val="16"/>
                <w:lang w:val="bg-BG"/>
              </w:rPr>
              <w:t>предоставил помощта</w:t>
            </w:r>
          </w:p>
        </w:tc>
      </w:tr>
      <w:tr w:rsidR="002E6141" w:rsidRPr="00F35E38" w:rsidTr="00E9588C">
        <w:trPr>
          <w:gridBefore w:val="1"/>
          <w:wBefore w:w="7" w:type="dxa"/>
          <w:trHeight w:val="255"/>
          <w:jc w:val="center"/>
        </w:trPr>
        <w:tc>
          <w:tcPr>
            <w:tcW w:w="984"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F35E38" w:rsidTr="00730873">
        <w:trPr>
          <w:gridBefore w:val="1"/>
          <w:wBefore w:w="7" w:type="dxa"/>
          <w:trHeight w:val="217"/>
          <w:jc w:val="center"/>
        </w:trPr>
        <w:tc>
          <w:tcPr>
            <w:tcW w:w="984"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F35E38" w:rsidTr="00730873">
        <w:trPr>
          <w:gridBefore w:val="1"/>
          <w:wBefore w:w="7" w:type="dxa"/>
          <w:trHeight w:val="217"/>
          <w:jc w:val="center"/>
        </w:trPr>
        <w:tc>
          <w:tcPr>
            <w:tcW w:w="984"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F35E38" w:rsidTr="00730873">
        <w:trPr>
          <w:gridBefore w:val="1"/>
          <w:wBefore w:w="7" w:type="dxa"/>
          <w:trHeight w:val="217"/>
          <w:jc w:val="center"/>
        </w:trPr>
        <w:tc>
          <w:tcPr>
            <w:tcW w:w="984"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F35E38" w:rsidTr="00730873">
        <w:trPr>
          <w:gridBefore w:val="1"/>
          <w:wBefore w:w="7" w:type="dxa"/>
          <w:trHeight w:val="217"/>
          <w:jc w:val="center"/>
        </w:trPr>
        <w:tc>
          <w:tcPr>
            <w:tcW w:w="984"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bl>
    <w:p w:rsidR="00342BAB" w:rsidRPr="00F35E38" w:rsidRDefault="00342BAB" w:rsidP="005F1855">
      <w:pPr>
        <w:pStyle w:val="ListParagraph"/>
        <w:spacing w:before="120" w:after="120" w:line="240" w:lineRule="auto"/>
        <w:contextualSpacing w:val="0"/>
        <w:jc w:val="center"/>
        <w:rPr>
          <w:rFonts w:ascii="Times New Roman" w:hAnsi="Times New Roman" w:cs="Times New Roman"/>
          <w:b/>
          <w:lang w:val="bg-BG"/>
        </w:rPr>
      </w:pPr>
    </w:p>
    <w:sectPr w:rsidR="00342BAB" w:rsidRPr="00F35E38" w:rsidSect="00E9588C">
      <w:headerReference w:type="default" r:id="rId8"/>
      <w:footerReference w:type="default" r:id="rId9"/>
      <w:headerReference w:type="first" r:id="rId10"/>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8AD" w:rsidRDefault="00A048AD" w:rsidP="009404BD">
      <w:pPr>
        <w:spacing w:after="0" w:line="240" w:lineRule="auto"/>
      </w:pPr>
      <w:r>
        <w:separator/>
      </w:r>
    </w:p>
  </w:endnote>
  <w:endnote w:type="continuationSeparator" w:id="0">
    <w:p w:rsidR="00A048AD" w:rsidRDefault="00A048AD" w:rsidP="009404BD">
      <w:pPr>
        <w:spacing w:after="0" w:line="240" w:lineRule="auto"/>
      </w:pPr>
      <w:r>
        <w:continuationSeparator/>
      </w:r>
    </w:p>
  </w:endnote>
  <w:endnote w:id="1">
    <w:p w:rsidR="002E6141" w:rsidRPr="0044396E" w:rsidRDefault="002E6141" w:rsidP="002E6141">
      <w:pPr>
        <w:pStyle w:val="EndnoteText"/>
        <w:rPr>
          <w:rFonts w:ascii="Times New Roman" w:hAnsi="Times New Roman" w:cs="Times New Roman"/>
          <w:sz w:val="16"/>
          <w:szCs w:val="16"/>
          <w:lang w:val="bg-BG"/>
        </w:rPr>
      </w:pPr>
      <w:r w:rsidRPr="0044396E">
        <w:rPr>
          <w:rStyle w:val="EndnoteReference"/>
          <w:rFonts w:ascii="Times New Roman" w:eastAsia="Calibri" w:hAnsi="Times New Roman" w:cs="Times New Roman"/>
          <w:sz w:val="18"/>
          <w:szCs w:val="18"/>
        </w:rPr>
        <w:endnoteRef/>
      </w:r>
      <w:r w:rsidRPr="0044396E">
        <w:rPr>
          <w:rFonts w:ascii="Times New Roman" w:hAnsi="Times New Roman" w:cs="Times New Roman"/>
          <w:sz w:val="18"/>
          <w:szCs w:val="18"/>
        </w:rPr>
        <w:t xml:space="preserve"> </w:t>
      </w:r>
      <w:r w:rsidRPr="0044396E">
        <w:rPr>
          <w:rFonts w:ascii="Times New Roman" w:hAnsi="Times New Roman" w:cs="Times New Roman"/>
          <w:sz w:val="16"/>
          <w:szCs w:val="16"/>
          <w:lang w:val="bg-BG"/>
        </w:rPr>
        <w:t>Попълва се, в случай че проектът, с който се кандидатства, е част от единен инвестиционен проект</w:t>
      </w:r>
    </w:p>
    <w:p w:rsidR="002E6141" w:rsidRPr="0044396E" w:rsidRDefault="002E6141" w:rsidP="002E6141">
      <w:pPr>
        <w:pStyle w:val="EndnoteText"/>
        <w:rPr>
          <w:rFonts w:ascii="Times New Roman" w:hAnsi="Times New Roman" w:cs="Times New Roman"/>
          <w:sz w:val="18"/>
          <w:szCs w:val="18"/>
        </w:rPr>
      </w:pPr>
    </w:p>
    <w:p w:rsidR="002E6141" w:rsidRPr="0044396E" w:rsidRDefault="002E6141" w:rsidP="002E6141">
      <w:pPr>
        <w:spacing w:before="120" w:after="120" w:line="240" w:lineRule="auto"/>
        <w:jc w:val="both"/>
        <w:rPr>
          <w:rFonts w:ascii="Times New Roman" w:eastAsia="Times New Roman" w:hAnsi="Times New Roman" w:cs="Times New Roman"/>
          <w:b/>
          <w:i/>
          <w:sz w:val="18"/>
          <w:szCs w:val="18"/>
          <w:u w:val="single"/>
          <w:lang w:val="bg-BG" w:eastAsia="bg-BG"/>
        </w:rPr>
      </w:pPr>
      <w:r w:rsidRPr="0044396E">
        <w:rPr>
          <w:rFonts w:ascii="Times New Roman" w:eastAsia="Times New Roman" w:hAnsi="Times New Roman" w:cs="Times New Roman"/>
          <w:b/>
          <w:i/>
          <w:sz w:val="18"/>
          <w:szCs w:val="18"/>
          <w:u w:val="single"/>
          <w:lang w:val="bg-BG" w:eastAsia="bg-BG"/>
        </w:rPr>
        <w:t>За да попълните таблица № 2 следва да имате предвид следното</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Дата на започване на работата</w:t>
      </w:r>
      <w:r w:rsidRPr="0044396E">
        <w:rPr>
          <w:rFonts w:ascii="Times New Roman" w:eastAsia="Times New Roman" w:hAnsi="Times New Roman" w:cs="Times New Roman"/>
          <w:sz w:val="18"/>
          <w:szCs w:val="18"/>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Първоначална инвестиция</w:t>
      </w:r>
      <w:r w:rsidRPr="0044396E">
        <w:rPr>
          <w:rFonts w:ascii="Times New Roman" w:eastAsia="Times New Roman" w:hAnsi="Times New Roman" w:cs="Times New Roman"/>
          <w:sz w:val="18"/>
          <w:szCs w:val="18"/>
          <w:lang w:val="bg-BG" w:eastAsia="bg-BG"/>
        </w:rPr>
        <w:t xml:space="preserve"> означава:</w:t>
      </w:r>
    </w:p>
    <w:p w:rsidR="002E6141" w:rsidRPr="0044396E" w:rsidRDefault="002E6141" w:rsidP="00E9588C">
      <w:pPr>
        <w:spacing w:before="120" w:after="120" w:line="240" w:lineRule="auto"/>
        <w:ind w:firstLine="426"/>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sz w:val="18"/>
          <w:szCs w:val="18"/>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E6141" w:rsidRPr="0044396E" w:rsidRDefault="002E6141" w:rsidP="00E9588C">
      <w:pPr>
        <w:spacing w:before="120" w:after="120" w:line="240" w:lineRule="auto"/>
        <w:ind w:firstLine="426"/>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sz w:val="18"/>
          <w:szCs w:val="18"/>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Допустими разходи</w:t>
      </w:r>
      <w:r w:rsidRPr="0044396E">
        <w:rPr>
          <w:rFonts w:ascii="Times New Roman" w:eastAsia="Times New Roman" w:hAnsi="Times New Roman" w:cs="Times New Roman"/>
          <w:sz w:val="18"/>
          <w:szCs w:val="18"/>
          <w:lang w:val="bg-BG" w:eastAsia="bg-BG"/>
        </w:rPr>
        <w:t xml:space="preserve"> означава: първоначална инвестиция в дълготрайни материални и нематериални активи.</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 xml:space="preserve">Група предприятия </w:t>
      </w:r>
      <w:r w:rsidRPr="0044396E">
        <w:rPr>
          <w:rFonts w:ascii="Times New Roman" w:eastAsia="Times New Roman" w:hAnsi="Times New Roman" w:cs="Times New Roman"/>
          <w:sz w:val="18"/>
          <w:szCs w:val="18"/>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5F6D9E" w:rsidRPr="0044396E" w:rsidRDefault="005F6D9E" w:rsidP="00401CCC">
      <w:pPr>
        <w:pStyle w:val="EndnoteText"/>
        <w:spacing w:before="120" w:after="120"/>
        <w:jc w:val="both"/>
        <w:rPr>
          <w:rFonts w:ascii="Times New Roman" w:hAnsi="Times New Roman" w:cs="Times New Roman"/>
          <w:sz w:val="22"/>
          <w:szCs w:val="22"/>
          <w:lang w:val="bg-BG"/>
        </w:rPr>
      </w:pPr>
    </w:p>
    <w:p w:rsidR="005F6D9E" w:rsidRPr="0044396E" w:rsidRDefault="005F6D9E" w:rsidP="005F1855">
      <w:pPr>
        <w:pStyle w:val="EndnoteText"/>
        <w:spacing w:before="120" w:after="120"/>
        <w:ind w:firstLine="720"/>
        <w:jc w:val="both"/>
        <w:rPr>
          <w:rFonts w:ascii="Times New Roman" w:hAnsi="Times New Roman" w:cs="Times New Roman"/>
          <w:b/>
          <w:sz w:val="22"/>
          <w:szCs w:val="22"/>
          <w:lang w:val="bg-BG"/>
        </w:rPr>
      </w:pPr>
      <w:r w:rsidRPr="0044396E">
        <w:rPr>
          <w:rFonts w:ascii="Times New Roman" w:hAnsi="Times New Roman" w:cs="Times New Roman"/>
          <w:b/>
          <w:sz w:val="22"/>
          <w:szCs w:val="22"/>
          <w:lang w:val="bg-BG"/>
        </w:rPr>
        <w:t>Известна ми е наказателната отговорност по чл. 248а от Наказателния кодекс за деклариране на неверни обстоятелства.</w:t>
      </w:r>
    </w:p>
    <w:p w:rsidR="005F6D9E" w:rsidRPr="0044396E" w:rsidRDefault="005F6D9E" w:rsidP="00401CCC">
      <w:pPr>
        <w:pStyle w:val="EndnoteText"/>
        <w:spacing w:before="120" w:after="120"/>
        <w:jc w:val="both"/>
        <w:rPr>
          <w:rFonts w:ascii="Times New Roman" w:hAnsi="Times New Roman" w:cs="Times New Roman"/>
          <w:sz w:val="22"/>
          <w:szCs w:val="22"/>
          <w:lang w:val="bg-BG"/>
        </w:rPr>
      </w:pPr>
    </w:p>
    <w:p w:rsidR="00DD68C4" w:rsidRPr="0044396E" w:rsidRDefault="00DD68C4" w:rsidP="00401CCC">
      <w:pPr>
        <w:pStyle w:val="EndnoteText"/>
        <w:spacing w:before="120" w:after="120"/>
        <w:jc w:val="both"/>
        <w:rPr>
          <w:rFonts w:ascii="Times New Roman" w:hAnsi="Times New Roman" w:cs="Times New Roman"/>
          <w:sz w:val="22"/>
          <w:szCs w:val="22"/>
          <w:lang w:val="bg-BG"/>
        </w:rPr>
      </w:pPr>
    </w:p>
    <w:p w:rsidR="00672AA8" w:rsidRPr="0044396E" w:rsidRDefault="00672AA8" w:rsidP="00401CCC">
      <w:pPr>
        <w:pStyle w:val="EndnoteText"/>
        <w:spacing w:before="120" w:after="120"/>
        <w:jc w:val="both"/>
        <w:rPr>
          <w:rFonts w:ascii="Times New Roman" w:hAnsi="Times New Roman" w:cs="Times New Roman"/>
          <w:sz w:val="22"/>
          <w:szCs w:val="22"/>
          <w:lang w:val="bg-BG"/>
        </w:rPr>
      </w:pPr>
    </w:p>
    <w:p w:rsidR="005F6D9E" w:rsidRPr="0044396E" w:rsidRDefault="005F6D9E" w:rsidP="00672AA8">
      <w:pPr>
        <w:pStyle w:val="EndnoteText"/>
        <w:spacing w:before="120" w:after="120"/>
        <w:contextualSpacing/>
        <w:jc w:val="both"/>
        <w:rPr>
          <w:rFonts w:ascii="Times New Roman" w:hAnsi="Times New Roman" w:cs="Times New Roman"/>
          <w:sz w:val="22"/>
          <w:szCs w:val="22"/>
          <w:lang w:val="bg-BG"/>
        </w:rPr>
      </w:pPr>
      <w:r w:rsidRPr="0044396E">
        <w:rPr>
          <w:rFonts w:ascii="Times New Roman" w:hAnsi="Times New Roman" w:cs="Times New Roman"/>
          <w:sz w:val="22"/>
          <w:szCs w:val="22"/>
          <w:lang w:val="bg-BG"/>
        </w:rPr>
        <w:t>Дата:………………</w:t>
      </w:r>
      <w:r w:rsidR="00DD68C4" w:rsidRPr="0044396E">
        <w:rPr>
          <w:rFonts w:ascii="Times New Roman" w:hAnsi="Times New Roman" w:cs="Times New Roman"/>
          <w:sz w:val="22"/>
          <w:szCs w:val="22"/>
          <w:lang w:val="bg-BG"/>
        </w:rPr>
        <w:t>г.</w:t>
      </w:r>
      <w:r w:rsidRPr="0044396E">
        <w:rPr>
          <w:rFonts w:ascii="Times New Roman" w:hAnsi="Times New Roman" w:cs="Times New Roman"/>
          <w:sz w:val="22"/>
          <w:szCs w:val="22"/>
          <w:lang w:val="bg-BG"/>
        </w:rPr>
        <w:tab/>
      </w:r>
      <w:r w:rsidRPr="0044396E">
        <w:rPr>
          <w:rFonts w:ascii="Times New Roman" w:hAnsi="Times New Roman" w:cs="Times New Roman"/>
          <w:sz w:val="22"/>
          <w:szCs w:val="22"/>
          <w:lang w:val="bg-BG"/>
        </w:rPr>
        <w:tab/>
      </w:r>
      <w:r w:rsidRPr="0044396E">
        <w:rPr>
          <w:rFonts w:ascii="Times New Roman" w:hAnsi="Times New Roman" w:cs="Times New Roman"/>
          <w:sz w:val="22"/>
          <w:szCs w:val="22"/>
          <w:lang w:val="bg-BG"/>
        </w:rPr>
        <w:tab/>
      </w:r>
      <w:r w:rsidR="00672AA8" w:rsidRPr="0044396E">
        <w:rPr>
          <w:rFonts w:ascii="Times New Roman" w:hAnsi="Times New Roman" w:cs="Times New Roman"/>
          <w:sz w:val="22"/>
          <w:szCs w:val="22"/>
          <w:lang w:val="bg-BG"/>
        </w:rPr>
        <w:tab/>
      </w:r>
      <w:r w:rsidR="00672AA8" w:rsidRPr="0044396E">
        <w:rPr>
          <w:rFonts w:ascii="Times New Roman" w:hAnsi="Times New Roman" w:cs="Times New Roman"/>
          <w:sz w:val="22"/>
          <w:szCs w:val="22"/>
          <w:lang w:val="bg-BG"/>
        </w:rPr>
        <w:tab/>
      </w:r>
      <w:r w:rsidR="00672AA8" w:rsidRPr="0044396E">
        <w:rPr>
          <w:rFonts w:ascii="Times New Roman" w:hAnsi="Times New Roman" w:cs="Times New Roman"/>
          <w:sz w:val="22"/>
          <w:szCs w:val="22"/>
          <w:lang w:val="bg-BG"/>
        </w:rPr>
        <w:tab/>
      </w:r>
      <w:r w:rsidRPr="0044396E">
        <w:rPr>
          <w:rFonts w:ascii="Times New Roman" w:hAnsi="Times New Roman" w:cs="Times New Roman"/>
          <w:b/>
          <w:sz w:val="22"/>
          <w:szCs w:val="22"/>
          <w:lang w:val="bg-BG"/>
        </w:rPr>
        <w:t>ДЕКЛАРАТОР:</w:t>
      </w:r>
      <w:r w:rsidR="00401CCC" w:rsidRPr="0044396E">
        <w:rPr>
          <w:rFonts w:ascii="Times New Roman" w:hAnsi="Times New Roman" w:cs="Times New Roman"/>
          <w:b/>
          <w:sz w:val="22"/>
          <w:szCs w:val="22"/>
          <w:lang w:val="bg-BG"/>
        </w:rPr>
        <w:t xml:space="preserve"> </w:t>
      </w:r>
      <w:r w:rsidR="008B15C9">
        <w:rPr>
          <w:rFonts w:ascii="Times New Roman" w:hAnsi="Times New Roman" w:cs="Times New Roman"/>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39.95pt;height:70.85pt">
            <v:imagedata r:id="rId1" o:title=""/>
            <o:lock v:ext="edit" ungrouping="t" rotation="t" cropping="t" verticies="t" text="t" grouping="t"/>
            <o:signatureline v:ext="edit" id="{9B98A002-5372-44A5-B0F4-9CF0CAB68C95}" provid="{00000000-0000-0000-0000-000000000000}" issignatureline="t"/>
          </v:shape>
        </w:pi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8B15C9">
          <w:rPr>
            <w:rFonts w:ascii="Arial" w:hAnsi="Arial" w:cs="Arial"/>
            <w:noProof/>
            <w:sz w:val="16"/>
            <w:szCs w:val="16"/>
          </w:rPr>
          <w:t>2</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8AD" w:rsidRDefault="00A048AD" w:rsidP="009404BD">
      <w:pPr>
        <w:spacing w:after="0" w:line="240" w:lineRule="auto"/>
      </w:pPr>
      <w:r>
        <w:separator/>
      </w:r>
    </w:p>
  </w:footnote>
  <w:footnote w:type="continuationSeparator" w:id="0">
    <w:p w:rsidR="00A048AD" w:rsidRDefault="00A048AD" w:rsidP="009404BD">
      <w:pPr>
        <w:spacing w:after="0" w:line="240" w:lineRule="auto"/>
      </w:pPr>
      <w:r>
        <w:continuationSeparator/>
      </w:r>
    </w:p>
  </w:footnote>
  <w:footnote w:id="1">
    <w:p w:rsidR="00587AAD" w:rsidRPr="0044396E" w:rsidRDefault="00587AAD" w:rsidP="00587AAD">
      <w:pPr>
        <w:pStyle w:val="FootnoteText"/>
        <w:jc w:val="both"/>
        <w:rPr>
          <w:rFonts w:ascii="Arial" w:hAnsi="Arial" w:cs="Arial"/>
          <w:b/>
          <w:sz w:val="16"/>
          <w:szCs w:val="16"/>
          <w:lang w:val="bg-BG"/>
        </w:rPr>
      </w:pPr>
      <w:r w:rsidRPr="0044396E">
        <w:rPr>
          <w:rStyle w:val="FootnoteReference"/>
          <w:rFonts w:ascii="Arial" w:hAnsi="Arial" w:cs="Arial"/>
          <w:b/>
          <w:sz w:val="16"/>
          <w:szCs w:val="16"/>
          <w:lang w:val="bg-BG"/>
        </w:rPr>
        <w:footnoteRef/>
      </w:r>
      <w:r w:rsidRPr="0044396E">
        <w:rPr>
          <w:rFonts w:ascii="Arial" w:hAnsi="Arial" w:cs="Arial"/>
          <w:b/>
          <w:sz w:val="16"/>
          <w:szCs w:val="16"/>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 w:id="2">
    <w:p w:rsidR="00342BAB" w:rsidRPr="005F1855" w:rsidRDefault="00342BAB" w:rsidP="00342BAB">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342BAB">
      <w:pPr>
        <w:pStyle w:val="FootnoteText"/>
        <w:rPr>
          <w:sz w:val="16"/>
          <w:szCs w:val="16"/>
        </w:rPr>
      </w:pPr>
    </w:p>
  </w:footnote>
  <w:footnote w:id="3">
    <w:p w:rsidR="002E6141" w:rsidRPr="005F1855" w:rsidRDefault="002E6141" w:rsidP="002E6141">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2E6141">
      <w:pPr>
        <w:pStyle w:val="FootnoteText"/>
        <w:rPr>
          <w:rFonts w:ascii="Arial" w:hAnsi="Arial" w:cs="Arial"/>
          <w:sz w:val="16"/>
          <w:szCs w:val="16"/>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7645A"/>
    <w:rsid w:val="00082FB9"/>
    <w:rsid w:val="0008411B"/>
    <w:rsid w:val="001214C4"/>
    <w:rsid w:val="00124880"/>
    <w:rsid w:val="0015564B"/>
    <w:rsid w:val="001938C0"/>
    <w:rsid w:val="0019579E"/>
    <w:rsid w:val="001A443A"/>
    <w:rsid w:val="001B1C56"/>
    <w:rsid w:val="00275F49"/>
    <w:rsid w:val="00291671"/>
    <w:rsid w:val="00294750"/>
    <w:rsid w:val="002E6141"/>
    <w:rsid w:val="00342BAB"/>
    <w:rsid w:val="00377CFA"/>
    <w:rsid w:val="0038619D"/>
    <w:rsid w:val="00395B9B"/>
    <w:rsid w:val="003A5980"/>
    <w:rsid w:val="003B25E2"/>
    <w:rsid w:val="003D264A"/>
    <w:rsid w:val="003F11FA"/>
    <w:rsid w:val="00401CCC"/>
    <w:rsid w:val="00416E97"/>
    <w:rsid w:val="00433AAE"/>
    <w:rsid w:val="0044396E"/>
    <w:rsid w:val="004976F8"/>
    <w:rsid w:val="0050669F"/>
    <w:rsid w:val="005516C6"/>
    <w:rsid w:val="00554CAC"/>
    <w:rsid w:val="00587AAD"/>
    <w:rsid w:val="005C465F"/>
    <w:rsid w:val="005F1855"/>
    <w:rsid w:val="005F3B7F"/>
    <w:rsid w:val="005F6D9E"/>
    <w:rsid w:val="005F74A8"/>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C7499"/>
    <w:rsid w:val="007D017E"/>
    <w:rsid w:val="007D659A"/>
    <w:rsid w:val="007E4631"/>
    <w:rsid w:val="00817F76"/>
    <w:rsid w:val="008B15C9"/>
    <w:rsid w:val="008C6A23"/>
    <w:rsid w:val="00930822"/>
    <w:rsid w:val="009371EF"/>
    <w:rsid w:val="009404BD"/>
    <w:rsid w:val="00966808"/>
    <w:rsid w:val="00967099"/>
    <w:rsid w:val="00994265"/>
    <w:rsid w:val="009E0AA7"/>
    <w:rsid w:val="00A048AD"/>
    <w:rsid w:val="00A30A16"/>
    <w:rsid w:val="00A66A6A"/>
    <w:rsid w:val="00A7508A"/>
    <w:rsid w:val="00AC35F1"/>
    <w:rsid w:val="00AC377E"/>
    <w:rsid w:val="00AF3D40"/>
    <w:rsid w:val="00B142C2"/>
    <w:rsid w:val="00BE6FDF"/>
    <w:rsid w:val="00BE75A9"/>
    <w:rsid w:val="00BE7EAE"/>
    <w:rsid w:val="00BF6A54"/>
    <w:rsid w:val="00C7136C"/>
    <w:rsid w:val="00C80AD2"/>
    <w:rsid w:val="00C92693"/>
    <w:rsid w:val="00C949DD"/>
    <w:rsid w:val="00CB0863"/>
    <w:rsid w:val="00CE40A8"/>
    <w:rsid w:val="00D621E1"/>
    <w:rsid w:val="00D66273"/>
    <w:rsid w:val="00DB24B8"/>
    <w:rsid w:val="00DC3A42"/>
    <w:rsid w:val="00DD68C4"/>
    <w:rsid w:val="00DE1E03"/>
    <w:rsid w:val="00E2141C"/>
    <w:rsid w:val="00E9588C"/>
    <w:rsid w:val="00EA6337"/>
    <w:rsid w:val="00EA6B73"/>
    <w:rsid w:val="00EB228E"/>
    <w:rsid w:val="00F31817"/>
    <w:rsid w:val="00F35E38"/>
    <w:rsid w:val="00F36D38"/>
    <w:rsid w:val="00F47CBA"/>
    <w:rsid w:val="00F51B5C"/>
    <w:rsid w:val="00F57A3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7A788A8-0394-45E4-A641-3BD4E590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65143-C278-41A8-AAE0-A81D9F97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5</Pages>
  <Words>1221</Words>
  <Characters>6961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Evgeniya Cherkezova</cp:lastModifiedBy>
  <cp:revision>120</cp:revision>
  <dcterms:created xsi:type="dcterms:W3CDTF">2023-06-23T11:19:00Z</dcterms:created>
  <dcterms:modified xsi:type="dcterms:W3CDTF">2025-10-03T08:28:00Z</dcterms:modified>
</cp:coreProperties>
</file>